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65721" w14:textId="77777777" w:rsidR="0073138E" w:rsidRDefault="00D72DAE">
      <w:pPr>
        <w:pStyle w:val="Standard"/>
        <w:ind w:left="2721" w:hanging="1984"/>
        <w:jc w:val="center"/>
        <w:rPr>
          <w:rFonts w:ascii="Arial Narrow" w:hAnsi="Arial Narrow"/>
          <w:b/>
          <w:bCs/>
          <w:sz w:val="32"/>
          <w:szCs w:val="32"/>
        </w:rPr>
      </w:pPr>
      <w:r>
        <w:rPr>
          <w:rFonts w:ascii="Arial Narrow" w:hAnsi="Arial Narrow"/>
          <w:b/>
          <w:bCs/>
          <w:sz w:val="32"/>
          <w:szCs w:val="32"/>
        </w:rPr>
        <w:t>PROGRAM FUNKCJONALNO – UŻYTKOWY</w:t>
      </w:r>
    </w:p>
    <w:p w14:paraId="6C198133" w14:textId="77777777" w:rsidR="0073138E" w:rsidRDefault="00D72DAE">
      <w:pPr>
        <w:pStyle w:val="Standard"/>
        <w:ind w:left="2721" w:hanging="1984"/>
        <w:jc w:val="center"/>
        <w:rPr>
          <w:rFonts w:ascii="Arial Narrow" w:hAnsi="Arial Narrow"/>
        </w:rPr>
      </w:pPr>
      <w:r>
        <w:rPr>
          <w:rFonts w:ascii="Arial Narrow" w:hAnsi="Arial Narrow"/>
        </w:rPr>
        <w:t>Budowa świetlicy wiejskiej w m. Brzoza, gm. Wielka Nieszawka</w:t>
      </w:r>
    </w:p>
    <w:p w14:paraId="297E772B" w14:textId="77777777" w:rsidR="0073138E" w:rsidRDefault="00D72DAE">
      <w:pPr>
        <w:pStyle w:val="Standard"/>
        <w:ind w:left="2721" w:hanging="1984"/>
        <w:jc w:val="center"/>
        <w:rPr>
          <w:rFonts w:hint="eastAsia"/>
        </w:rPr>
      </w:pPr>
      <w:r>
        <w:rPr>
          <w:rFonts w:ascii="Arial Narrow" w:hAnsi="Arial Narrow"/>
          <w:noProof/>
        </w:rPr>
        <w:drawing>
          <wp:inline distT="0" distB="0" distL="0" distR="0" wp14:anchorId="376EBC5E" wp14:editId="2E3D35FF">
            <wp:extent cx="4258177" cy="2395060"/>
            <wp:effectExtent l="0" t="0" r="9023" b="5240"/>
            <wp:docPr id="1230069548"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258177" cy="2395060"/>
                    </a:xfrm>
                    <a:prstGeom prst="rect">
                      <a:avLst/>
                    </a:prstGeom>
                    <a:noFill/>
                    <a:ln>
                      <a:noFill/>
                      <a:prstDash/>
                    </a:ln>
                  </pic:spPr>
                </pic:pic>
              </a:graphicData>
            </a:graphic>
          </wp:inline>
        </w:drawing>
      </w:r>
    </w:p>
    <w:p w14:paraId="73AE66FD" w14:textId="77777777" w:rsidR="0073138E" w:rsidRDefault="0073138E">
      <w:pPr>
        <w:pStyle w:val="Standard"/>
        <w:ind w:left="2721" w:hanging="1984"/>
        <w:jc w:val="both"/>
        <w:rPr>
          <w:rFonts w:ascii="Arial Narrow" w:hAnsi="Arial Narrow"/>
        </w:rPr>
      </w:pPr>
    </w:p>
    <w:p w14:paraId="04B1E4DC" w14:textId="77777777" w:rsidR="0073138E" w:rsidRDefault="00D72DAE">
      <w:pPr>
        <w:pStyle w:val="Standard"/>
        <w:ind w:left="2721" w:hanging="1984"/>
        <w:jc w:val="both"/>
        <w:rPr>
          <w:rFonts w:hint="eastAsia"/>
        </w:rPr>
      </w:pPr>
      <w:r>
        <w:rPr>
          <w:rFonts w:ascii="Arial Narrow" w:hAnsi="Arial Narrow"/>
        </w:rPr>
        <w:t xml:space="preserve">ZAMAWIAJĄCY: </w:t>
      </w:r>
      <w:r>
        <w:rPr>
          <w:rFonts w:ascii="Arial Narrow" w:hAnsi="Arial Narrow"/>
        </w:rPr>
        <w:tab/>
      </w:r>
      <w:r>
        <w:rPr>
          <w:rFonts w:ascii="Arial Narrow" w:hAnsi="Arial Narrow"/>
          <w:b/>
          <w:bCs/>
        </w:rPr>
        <w:t>GMINA WIELKA NIESZAWKA,</w:t>
      </w:r>
    </w:p>
    <w:p w14:paraId="0EBEA069" w14:textId="601A11C3" w:rsidR="00DE6519" w:rsidRPr="00DE6519" w:rsidRDefault="00D72DAE" w:rsidP="00DE6519">
      <w:pPr>
        <w:pStyle w:val="Standard"/>
        <w:ind w:left="2721" w:hanging="1984"/>
        <w:jc w:val="both"/>
        <w:rPr>
          <w:rFonts w:ascii="Arial Narrow" w:hAnsi="Arial Narrow"/>
          <w:b/>
          <w:bCs/>
        </w:rPr>
      </w:pPr>
      <w:r>
        <w:rPr>
          <w:rFonts w:ascii="Arial Narrow" w:hAnsi="Arial Narrow"/>
          <w:b/>
          <w:bCs/>
        </w:rPr>
        <w:tab/>
        <w:t>UL. TORUŃSKA 12 ,</w:t>
      </w:r>
      <w:r w:rsidR="00DE6519" w:rsidRPr="00DE6519">
        <w:rPr>
          <w:rFonts w:ascii="Arial Narrow" w:hAnsi="Arial Narrow"/>
          <w:b/>
          <w:bCs/>
        </w:rPr>
        <w:t xml:space="preserve"> WIELKA NIESZAWKA</w:t>
      </w:r>
    </w:p>
    <w:p w14:paraId="37A58398" w14:textId="421CA606" w:rsidR="0073138E" w:rsidRDefault="0073138E">
      <w:pPr>
        <w:pStyle w:val="Standard"/>
        <w:ind w:left="2721" w:hanging="1984"/>
        <w:jc w:val="both"/>
        <w:rPr>
          <w:rFonts w:hint="eastAsia"/>
        </w:rPr>
      </w:pPr>
    </w:p>
    <w:p w14:paraId="025DD28A" w14:textId="684546DC" w:rsidR="00DE6519" w:rsidRDefault="00D72DAE">
      <w:pPr>
        <w:pStyle w:val="Standard"/>
        <w:ind w:left="2721" w:hanging="1984"/>
        <w:jc w:val="both"/>
        <w:rPr>
          <w:rFonts w:ascii="Arial Narrow" w:hAnsi="Arial Narrow"/>
          <w:b/>
          <w:bCs/>
        </w:rPr>
      </w:pPr>
      <w:r>
        <w:rPr>
          <w:rFonts w:ascii="Arial Narrow" w:hAnsi="Arial Narrow"/>
          <w:b/>
          <w:bCs/>
        </w:rPr>
        <w:tab/>
        <w:t>87</w:t>
      </w:r>
      <w:del w:id="0" w:author="User" w:date="2023-12-01T07:32:00Z">
        <w:r w:rsidRPr="00FF41F2" w:rsidDel="00FF41F2">
          <w:rPr>
            <w:rFonts w:ascii="Arial Narrow" w:hAnsi="Arial Narrow"/>
            <w:b/>
            <w:bCs/>
          </w:rPr>
          <w:delText xml:space="preserve"> </w:delText>
        </w:r>
      </w:del>
      <w:r w:rsidR="00DE6519" w:rsidRPr="008D30A7">
        <w:rPr>
          <w:rFonts w:ascii="Arial Narrow" w:hAnsi="Arial Narrow"/>
          <w:b/>
          <w:bCs/>
        </w:rPr>
        <w:t> 165 C</w:t>
      </w:r>
      <w:r w:rsidR="00DE6519" w:rsidRPr="00FF41F2">
        <w:rPr>
          <w:rFonts w:ascii="Arial Narrow" w:hAnsi="Arial Narrow"/>
          <w:b/>
          <w:bCs/>
        </w:rPr>
        <w:t>IERPICE</w:t>
      </w:r>
    </w:p>
    <w:p w14:paraId="60550BD6" w14:textId="77777777" w:rsidR="0073138E" w:rsidRDefault="0073138E">
      <w:pPr>
        <w:pStyle w:val="Standard"/>
        <w:ind w:left="2721" w:hanging="1984"/>
        <w:jc w:val="both"/>
        <w:rPr>
          <w:rFonts w:ascii="Arial Narrow" w:hAnsi="Arial Narrow"/>
        </w:rPr>
      </w:pPr>
    </w:p>
    <w:p w14:paraId="39B3F3F3" w14:textId="77777777" w:rsidR="0073138E" w:rsidRDefault="00D72DAE">
      <w:pPr>
        <w:pStyle w:val="Standard"/>
        <w:ind w:left="2721" w:hanging="1984"/>
        <w:jc w:val="both"/>
        <w:rPr>
          <w:rFonts w:hint="eastAsia"/>
        </w:rPr>
      </w:pPr>
      <w:r>
        <w:rPr>
          <w:rFonts w:ascii="Arial Narrow" w:hAnsi="Arial Narrow"/>
        </w:rPr>
        <w:t xml:space="preserve">OBIEKT: </w:t>
      </w:r>
      <w:r>
        <w:rPr>
          <w:rFonts w:ascii="Arial Narrow" w:hAnsi="Arial Narrow"/>
        </w:rPr>
        <w:tab/>
      </w:r>
      <w:r>
        <w:rPr>
          <w:rFonts w:ascii="Arial Narrow" w:hAnsi="Arial Narrow"/>
          <w:b/>
          <w:bCs/>
        </w:rPr>
        <w:t>BUDOWA ŚWIETLICY WIEJSKIEJ W MIEJSCOWOŚCI  BRZOZA ul. CIECHOCIŃSKA 22, DZIAŁKA EWIDENCYJNA NR 167/4, GMINA WIELKA NIESZAWKA , WOJEWÓDZTWO KUJAWSKO-POMORSKIE.</w:t>
      </w:r>
    </w:p>
    <w:p w14:paraId="47A277A3" w14:textId="77777777" w:rsidR="0073138E" w:rsidRDefault="0073138E">
      <w:pPr>
        <w:pStyle w:val="Standard"/>
        <w:ind w:left="2721" w:hanging="1984"/>
        <w:jc w:val="both"/>
        <w:rPr>
          <w:rFonts w:ascii="Arial Narrow" w:hAnsi="Arial Narrow"/>
        </w:rPr>
      </w:pPr>
    </w:p>
    <w:p w14:paraId="3ED47132" w14:textId="77777777" w:rsidR="0073138E" w:rsidRDefault="00D72DAE">
      <w:pPr>
        <w:pStyle w:val="Standard"/>
        <w:ind w:left="2721" w:hanging="1984"/>
        <w:jc w:val="both"/>
        <w:rPr>
          <w:rFonts w:hint="eastAsia"/>
        </w:rPr>
      </w:pPr>
      <w:r>
        <w:rPr>
          <w:rFonts w:ascii="Arial Narrow" w:hAnsi="Arial Narrow"/>
        </w:rPr>
        <w:t xml:space="preserve">TEMAT: </w:t>
      </w:r>
      <w:r>
        <w:rPr>
          <w:rFonts w:ascii="Arial Narrow" w:hAnsi="Arial Narrow"/>
        </w:rPr>
        <w:tab/>
      </w:r>
      <w:r>
        <w:rPr>
          <w:rFonts w:ascii="Arial Narrow" w:hAnsi="Arial Narrow"/>
          <w:b/>
          <w:bCs/>
        </w:rPr>
        <w:t>PROGRAM FUNKCJONALNO-UŻYTKOWY UTWORZENIA ŚWIETLICY  WIEJSKIEJ W  MIEJSCOWOŚCI BRZOZA  PRZY UL. CIECHOCIŃSKIEJ 22, GMINA WIELKA NIESZAWKA, WOJEWÓDZTWO KUJAWSKO-POMORSKIE.</w:t>
      </w:r>
    </w:p>
    <w:p w14:paraId="770761DA" w14:textId="77777777" w:rsidR="0073138E" w:rsidRDefault="0073138E">
      <w:pPr>
        <w:pStyle w:val="Standard"/>
        <w:ind w:left="2721" w:hanging="1984"/>
        <w:jc w:val="both"/>
        <w:rPr>
          <w:rFonts w:ascii="Arial Narrow" w:hAnsi="Arial Narrow"/>
        </w:rPr>
      </w:pPr>
    </w:p>
    <w:p w14:paraId="7141EE77" w14:textId="77777777" w:rsidR="0073138E" w:rsidRDefault="00D72DAE">
      <w:pPr>
        <w:pStyle w:val="Standard"/>
        <w:ind w:left="2721" w:hanging="1984"/>
        <w:jc w:val="both"/>
        <w:rPr>
          <w:rFonts w:hint="eastAsia"/>
        </w:rPr>
      </w:pPr>
      <w:r>
        <w:rPr>
          <w:rFonts w:ascii="Arial Narrow" w:hAnsi="Arial Narrow"/>
        </w:rPr>
        <w:t xml:space="preserve">NAZWY ROBÓT </w:t>
      </w:r>
      <w:r>
        <w:rPr>
          <w:rFonts w:ascii="Arial Narrow" w:hAnsi="Arial Narrow"/>
        </w:rPr>
        <w:tab/>
      </w:r>
      <w:r>
        <w:rPr>
          <w:rFonts w:ascii="Arial Narrow" w:hAnsi="Arial Narrow"/>
          <w:b/>
          <w:bCs/>
        </w:rPr>
        <w:t>1. USŁUGI PROJEKTOWANIA</w:t>
      </w:r>
    </w:p>
    <w:p w14:paraId="09663841" w14:textId="77777777" w:rsidR="0073138E" w:rsidRDefault="00D72DAE">
      <w:pPr>
        <w:pStyle w:val="Standard"/>
        <w:ind w:left="2721" w:hanging="1984"/>
        <w:jc w:val="both"/>
        <w:rPr>
          <w:rFonts w:ascii="Arial Narrow" w:hAnsi="Arial Narrow"/>
          <w:b/>
          <w:bCs/>
        </w:rPr>
      </w:pPr>
      <w:r>
        <w:rPr>
          <w:rFonts w:ascii="Arial Narrow" w:hAnsi="Arial Narrow"/>
          <w:b/>
          <w:bCs/>
        </w:rPr>
        <w:tab/>
        <w:t>2. ROBOTY BUDOWLANE</w:t>
      </w:r>
    </w:p>
    <w:p w14:paraId="3188D42E" w14:textId="77777777" w:rsidR="0073138E" w:rsidRDefault="0073138E">
      <w:pPr>
        <w:pStyle w:val="Standard"/>
        <w:ind w:left="2721" w:hanging="1984"/>
        <w:jc w:val="both"/>
        <w:rPr>
          <w:rFonts w:ascii="Arial Narrow" w:hAnsi="Arial Narrow"/>
        </w:rPr>
      </w:pPr>
    </w:p>
    <w:p w14:paraId="6940B5E3" w14:textId="77777777" w:rsidR="0073138E" w:rsidRDefault="00D72DAE">
      <w:pPr>
        <w:pStyle w:val="Standard"/>
        <w:ind w:left="2721" w:hanging="1984"/>
        <w:jc w:val="both"/>
        <w:rPr>
          <w:rFonts w:ascii="Arial Narrow" w:hAnsi="Arial Narrow"/>
        </w:rPr>
      </w:pPr>
      <w:r>
        <w:rPr>
          <w:rFonts w:ascii="Arial Narrow" w:hAnsi="Arial Narrow"/>
        </w:rPr>
        <w:t>KODY CPV:</w:t>
      </w:r>
    </w:p>
    <w:p w14:paraId="728EA2BF" w14:textId="77777777" w:rsidR="0073138E" w:rsidRDefault="00D72DAE">
      <w:pPr>
        <w:pStyle w:val="Standard"/>
        <w:ind w:left="2721" w:hanging="1984"/>
        <w:jc w:val="both"/>
        <w:rPr>
          <w:rFonts w:ascii="Arial Narrow" w:hAnsi="Arial Narrow"/>
          <w:b/>
          <w:bCs/>
        </w:rPr>
      </w:pPr>
      <w:r>
        <w:rPr>
          <w:rFonts w:ascii="Arial Narrow" w:hAnsi="Arial Narrow"/>
          <w:b/>
          <w:bCs/>
        </w:rPr>
        <w:tab/>
        <w:t>71000000-8 – Usługi architektoniczne, budowlane,  inżynieryjne i kontrolne</w:t>
      </w:r>
    </w:p>
    <w:p w14:paraId="65067F0F" w14:textId="77777777" w:rsidR="0073138E" w:rsidRDefault="00D72DAE">
      <w:pPr>
        <w:pStyle w:val="Standard"/>
        <w:ind w:left="2721" w:hanging="1984"/>
        <w:jc w:val="both"/>
        <w:rPr>
          <w:rFonts w:ascii="Arial Narrow" w:hAnsi="Arial Narrow"/>
          <w:b/>
          <w:bCs/>
        </w:rPr>
      </w:pPr>
      <w:r>
        <w:rPr>
          <w:rFonts w:ascii="Arial Narrow" w:hAnsi="Arial Narrow"/>
          <w:b/>
          <w:bCs/>
        </w:rPr>
        <w:tab/>
        <w:t>45000000-7 – Roboty budowlane</w:t>
      </w:r>
    </w:p>
    <w:p w14:paraId="45453E16" w14:textId="77777777" w:rsidR="0073138E" w:rsidRDefault="0073138E">
      <w:pPr>
        <w:pStyle w:val="Standard"/>
        <w:ind w:left="2721" w:hanging="1984"/>
        <w:jc w:val="both"/>
        <w:rPr>
          <w:rFonts w:ascii="Arial Narrow" w:hAnsi="Arial Narrow"/>
          <w:b/>
          <w:bCs/>
        </w:rPr>
      </w:pPr>
    </w:p>
    <w:p w14:paraId="0C6BB174" w14:textId="77777777" w:rsidR="0073138E" w:rsidRDefault="0073138E">
      <w:pPr>
        <w:pStyle w:val="Standard"/>
        <w:ind w:left="2721" w:hanging="1984"/>
        <w:jc w:val="both"/>
        <w:rPr>
          <w:rFonts w:ascii="Arial Narrow" w:hAnsi="Arial Narrow"/>
          <w:b/>
          <w:bCs/>
        </w:rPr>
      </w:pPr>
    </w:p>
    <w:p w14:paraId="1A83725B" w14:textId="77777777" w:rsidR="0073138E" w:rsidRDefault="0073138E">
      <w:pPr>
        <w:pStyle w:val="Standard"/>
        <w:ind w:left="2721" w:hanging="1984"/>
        <w:jc w:val="both"/>
        <w:rPr>
          <w:rFonts w:ascii="Arial Narrow" w:hAnsi="Arial Narrow"/>
          <w:b/>
          <w:bCs/>
        </w:rPr>
      </w:pPr>
    </w:p>
    <w:p w14:paraId="3FC6BDEA" w14:textId="77777777" w:rsidR="0073138E" w:rsidRDefault="0073138E">
      <w:pPr>
        <w:pStyle w:val="Standard"/>
        <w:ind w:left="2721" w:hanging="1984"/>
        <w:jc w:val="both"/>
        <w:rPr>
          <w:rFonts w:ascii="Arial Narrow" w:hAnsi="Arial Narrow"/>
          <w:b/>
          <w:bCs/>
        </w:rPr>
      </w:pPr>
    </w:p>
    <w:p w14:paraId="46707DF8" w14:textId="77777777" w:rsidR="0073138E" w:rsidRDefault="0073138E">
      <w:pPr>
        <w:pStyle w:val="Standard"/>
        <w:ind w:left="2721" w:hanging="1984"/>
        <w:jc w:val="both"/>
        <w:rPr>
          <w:rFonts w:ascii="Arial Narrow" w:hAnsi="Arial Narrow"/>
          <w:b/>
          <w:bCs/>
        </w:rPr>
      </w:pPr>
    </w:p>
    <w:p w14:paraId="649D6344" w14:textId="77777777" w:rsidR="0073138E" w:rsidRDefault="0073138E">
      <w:pPr>
        <w:pStyle w:val="Standard"/>
        <w:ind w:left="2721" w:hanging="1984"/>
        <w:jc w:val="both"/>
        <w:rPr>
          <w:rFonts w:ascii="Arial Narrow" w:hAnsi="Arial Narrow"/>
          <w:b/>
          <w:bCs/>
        </w:rPr>
      </w:pPr>
    </w:p>
    <w:tbl>
      <w:tblPr>
        <w:tblW w:w="9531" w:type="dxa"/>
        <w:tblInd w:w="108" w:type="dxa"/>
        <w:tblLayout w:type="fixed"/>
        <w:tblCellMar>
          <w:left w:w="10" w:type="dxa"/>
          <w:right w:w="10" w:type="dxa"/>
        </w:tblCellMar>
        <w:tblLook w:val="0000" w:firstRow="0" w:lastRow="0" w:firstColumn="0" w:lastColumn="0" w:noHBand="0" w:noVBand="0"/>
      </w:tblPr>
      <w:tblGrid>
        <w:gridCol w:w="2278"/>
        <w:gridCol w:w="4306"/>
        <w:gridCol w:w="2947"/>
      </w:tblGrid>
      <w:tr w:rsidR="0073138E" w14:paraId="4201E04B" w14:textId="77777777">
        <w:trPr>
          <w:trHeight w:val="319"/>
        </w:trPr>
        <w:tc>
          <w:tcPr>
            <w:tcW w:w="2278" w:type="dxa"/>
            <w:tcBorders>
              <w:bottom w:val="single" w:sz="2" w:space="0" w:color="000000"/>
              <w:right w:val="single" w:sz="2" w:space="0" w:color="000000"/>
            </w:tcBorders>
            <w:shd w:val="clear" w:color="auto" w:fill="auto"/>
            <w:tcMar>
              <w:top w:w="80" w:type="dxa"/>
              <w:left w:w="80" w:type="dxa"/>
              <w:bottom w:w="80" w:type="dxa"/>
              <w:right w:w="80" w:type="dxa"/>
            </w:tcMar>
          </w:tcPr>
          <w:p w14:paraId="04F60F2F" w14:textId="77777777" w:rsidR="0073138E" w:rsidRDefault="0073138E">
            <w:pPr>
              <w:rPr>
                <w:rFonts w:hint="eastAsia"/>
              </w:rPr>
            </w:pPr>
          </w:p>
        </w:tc>
        <w:tc>
          <w:tcPr>
            <w:tcW w:w="4306" w:type="dxa"/>
            <w:tcBorders>
              <w:top w:val="single" w:sz="2" w:space="0" w:color="000000"/>
              <w:left w:val="single" w:sz="2" w:space="0" w:color="000000"/>
              <w:bottom w:val="single" w:sz="2" w:space="0" w:color="000000"/>
              <w:right w:val="single" w:sz="2" w:space="0" w:color="000000"/>
            </w:tcBorders>
            <w:shd w:val="clear" w:color="auto" w:fill="DDDDDD"/>
            <w:tcMar>
              <w:top w:w="80" w:type="dxa"/>
              <w:left w:w="80" w:type="dxa"/>
              <w:bottom w:w="80" w:type="dxa"/>
              <w:right w:w="80" w:type="dxa"/>
            </w:tcMar>
          </w:tcPr>
          <w:p w14:paraId="6EB12BA1" w14:textId="77777777" w:rsidR="0073138E" w:rsidRDefault="00D72DAE">
            <w:pPr>
              <w:pStyle w:val="TableContents"/>
              <w:jc w:val="both"/>
              <w:rPr>
                <w:rFonts w:hint="eastAsia"/>
              </w:rPr>
            </w:pPr>
            <w:r>
              <w:rPr>
                <w:rFonts w:ascii="Arial Narrow" w:hAnsi="Arial Narrow"/>
              </w:rPr>
              <w:t>Imię Nazwisko</w:t>
            </w:r>
          </w:p>
        </w:tc>
        <w:tc>
          <w:tcPr>
            <w:tcW w:w="2947" w:type="dxa"/>
            <w:tcBorders>
              <w:top w:val="single" w:sz="2" w:space="0" w:color="000000"/>
              <w:left w:val="single" w:sz="2" w:space="0" w:color="000000"/>
              <w:bottom w:val="single" w:sz="2" w:space="0" w:color="000000"/>
              <w:right w:val="single" w:sz="2" w:space="0" w:color="000000"/>
            </w:tcBorders>
            <w:shd w:val="clear" w:color="auto" w:fill="DDDDDD"/>
            <w:tcMar>
              <w:top w:w="80" w:type="dxa"/>
              <w:left w:w="80" w:type="dxa"/>
              <w:bottom w:w="80" w:type="dxa"/>
              <w:right w:w="80" w:type="dxa"/>
            </w:tcMar>
          </w:tcPr>
          <w:p w14:paraId="1DE3AA1D" w14:textId="77777777" w:rsidR="0073138E" w:rsidRDefault="00D72DAE">
            <w:pPr>
              <w:pStyle w:val="TableContents"/>
              <w:jc w:val="both"/>
              <w:rPr>
                <w:rFonts w:hint="eastAsia"/>
              </w:rPr>
            </w:pPr>
            <w:r>
              <w:rPr>
                <w:rFonts w:ascii="Arial Narrow" w:hAnsi="Arial Narrow"/>
              </w:rPr>
              <w:t>Podpis</w:t>
            </w:r>
          </w:p>
        </w:tc>
      </w:tr>
      <w:tr w:rsidR="0073138E" w14:paraId="18DDFA2F" w14:textId="77777777">
        <w:trPr>
          <w:trHeight w:val="319"/>
        </w:trPr>
        <w:tc>
          <w:tcPr>
            <w:tcW w:w="227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067B34" w14:textId="77777777" w:rsidR="0073138E" w:rsidRDefault="00D72DAE">
            <w:pPr>
              <w:pStyle w:val="TableContents"/>
              <w:jc w:val="both"/>
              <w:rPr>
                <w:rFonts w:hint="eastAsia"/>
              </w:rPr>
            </w:pPr>
            <w:r>
              <w:rPr>
                <w:rFonts w:ascii="Arial Narrow" w:hAnsi="Arial Narrow"/>
                <w:lang w:val="de-DE"/>
              </w:rPr>
              <w:t>OPRACOWANIE</w:t>
            </w:r>
          </w:p>
        </w:tc>
        <w:tc>
          <w:tcPr>
            <w:tcW w:w="43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CB1718D" w14:textId="77777777" w:rsidR="0073138E" w:rsidRDefault="00D72DAE">
            <w:pPr>
              <w:pStyle w:val="TableContents"/>
              <w:jc w:val="both"/>
              <w:rPr>
                <w:rFonts w:hint="eastAsia"/>
              </w:rPr>
            </w:pPr>
            <w:r>
              <w:rPr>
                <w:rFonts w:ascii="Arial Narrow" w:hAnsi="Arial Narrow"/>
              </w:rPr>
              <w:t xml:space="preserve">Krzysztof </w:t>
            </w:r>
            <w:proofErr w:type="spellStart"/>
            <w:r>
              <w:rPr>
                <w:rFonts w:ascii="Arial Narrow" w:hAnsi="Arial Narrow"/>
              </w:rPr>
              <w:t>Ankiersztajn</w:t>
            </w:r>
            <w:proofErr w:type="spellEnd"/>
            <w:r>
              <w:rPr>
                <w:rFonts w:ascii="Arial Narrow" w:hAnsi="Arial Narrow"/>
              </w:rPr>
              <w:t xml:space="preserve"> </w:t>
            </w:r>
          </w:p>
        </w:tc>
        <w:tc>
          <w:tcPr>
            <w:tcW w:w="294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E5E0B23" w14:textId="77777777" w:rsidR="0073138E" w:rsidRDefault="0073138E">
            <w:pPr>
              <w:rPr>
                <w:rFonts w:hint="eastAsia"/>
              </w:rPr>
            </w:pPr>
          </w:p>
        </w:tc>
      </w:tr>
    </w:tbl>
    <w:p w14:paraId="16D3A6F5" w14:textId="77777777" w:rsidR="0073138E" w:rsidRDefault="0073138E">
      <w:pPr>
        <w:pStyle w:val="Standard"/>
        <w:ind w:left="2721" w:hanging="1984"/>
        <w:jc w:val="both"/>
        <w:rPr>
          <w:rFonts w:ascii="Arial Narrow" w:hAnsi="Arial Narrow"/>
        </w:rPr>
      </w:pPr>
    </w:p>
    <w:p w14:paraId="50B8BC3A" w14:textId="77777777" w:rsidR="0073138E" w:rsidRDefault="00D72DAE">
      <w:pPr>
        <w:pStyle w:val="Standard"/>
        <w:ind w:left="2721" w:hanging="1984"/>
        <w:jc w:val="both"/>
        <w:rPr>
          <w:rFonts w:ascii="Arial Narrow" w:hAnsi="Arial Narrow"/>
        </w:rPr>
      </w:pPr>
      <w:r>
        <w:rPr>
          <w:rFonts w:ascii="Arial Narrow" w:hAnsi="Arial Narrow"/>
        </w:rPr>
        <w:t xml:space="preserve"> </w:t>
      </w:r>
    </w:p>
    <w:p w14:paraId="5A19D1E3" w14:textId="77777777" w:rsidR="0073138E" w:rsidRDefault="00D72DAE">
      <w:pPr>
        <w:pStyle w:val="Standard"/>
        <w:ind w:left="2721" w:hanging="1984"/>
        <w:jc w:val="center"/>
        <w:rPr>
          <w:rFonts w:ascii="Arial Narrow" w:hAnsi="Arial Narrow"/>
        </w:rPr>
      </w:pPr>
      <w:r>
        <w:rPr>
          <w:rFonts w:ascii="Arial Narrow" w:hAnsi="Arial Narrow"/>
        </w:rPr>
        <w:t xml:space="preserve">Warszawa, 04.09.2023 </w:t>
      </w:r>
    </w:p>
    <w:p w14:paraId="2B95E2FC" w14:textId="77777777" w:rsidR="0073138E" w:rsidRDefault="00D72DAE">
      <w:pPr>
        <w:pStyle w:val="Standard"/>
        <w:pageBreakBefore/>
        <w:ind w:left="340"/>
        <w:jc w:val="both"/>
        <w:rPr>
          <w:rFonts w:ascii="Arial Narrow" w:hAnsi="Arial Narrow"/>
        </w:rPr>
      </w:pPr>
      <w:r>
        <w:rPr>
          <w:rFonts w:ascii="Arial Narrow" w:hAnsi="Arial Narrow"/>
        </w:rPr>
        <w:lastRenderedPageBreak/>
        <w:t>SPIS ZAWARTOŚCI OPRACOWANIA</w:t>
      </w:r>
    </w:p>
    <w:p w14:paraId="30319824" w14:textId="77777777" w:rsidR="0073138E" w:rsidRDefault="0073138E">
      <w:pPr>
        <w:pStyle w:val="Standard"/>
        <w:ind w:left="340"/>
        <w:jc w:val="both"/>
        <w:rPr>
          <w:rFonts w:ascii="Arial Narrow" w:hAnsi="Arial Narrow"/>
        </w:rPr>
      </w:pPr>
    </w:p>
    <w:tbl>
      <w:tblPr>
        <w:tblW w:w="9256" w:type="dxa"/>
        <w:jc w:val="right"/>
        <w:tblLayout w:type="fixed"/>
        <w:tblCellMar>
          <w:left w:w="10" w:type="dxa"/>
          <w:right w:w="10" w:type="dxa"/>
        </w:tblCellMar>
        <w:tblLook w:val="0000" w:firstRow="0" w:lastRow="0" w:firstColumn="0" w:lastColumn="0" w:noHBand="0" w:noVBand="0"/>
      </w:tblPr>
      <w:tblGrid>
        <w:gridCol w:w="584"/>
        <w:gridCol w:w="7469"/>
        <w:gridCol w:w="1203"/>
      </w:tblGrid>
      <w:tr w:rsidR="0073138E" w14:paraId="13950AA8" w14:textId="77777777">
        <w:trPr>
          <w:jc w:val="right"/>
        </w:trPr>
        <w:tc>
          <w:tcPr>
            <w:tcW w:w="58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A67890" w14:textId="77777777" w:rsidR="0073138E" w:rsidRDefault="00D72DAE">
            <w:pPr>
              <w:pStyle w:val="TableContents"/>
              <w:jc w:val="center"/>
              <w:rPr>
                <w:rFonts w:ascii="Arial Narrow" w:hAnsi="Arial Narrow"/>
                <w:b/>
                <w:bCs/>
              </w:rPr>
            </w:pPr>
            <w:r>
              <w:rPr>
                <w:rFonts w:ascii="Arial Narrow" w:hAnsi="Arial Narrow"/>
                <w:b/>
                <w:bCs/>
              </w:rPr>
              <w:t>1</w:t>
            </w:r>
          </w:p>
        </w:tc>
        <w:tc>
          <w:tcPr>
            <w:tcW w:w="746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6C2434" w14:textId="77777777" w:rsidR="0073138E" w:rsidRDefault="00D72DAE">
            <w:pPr>
              <w:pStyle w:val="TableContents"/>
              <w:jc w:val="both"/>
              <w:rPr>
                <w:rFonts w:ascii="Arial Narrow" w:hAnsi="Arial Narrow"/>
                <w:b/>
                <w:bCs/>
              </w:rPr>
            </w:pPr>
            <w:r>
              <w:rPr>
                <w:rFonts w:ascii="Arial Narrow" w:hAnsi="Arial Narrow"/>
                <w:b/>
                <w:bCs/>
              </w:rPr>
              <w:t>DANE OGÓLNE</w:t>
            </w:r>
          </w:p>
        </w:tc>
        <w:tc>
          <w:tcPr>
            <w:tcW w:w="1203"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B583FC" w14:textId="77777777" w:rsidR="0073138E" w:rsidRDefault="00D72DAE">
            <w:pPr>
              <w:pStyle w:val="TableContents"/>
              <w:jc w:val="center"/>
              <w:rPr>
                <w:rFonts w:ascii="Arial Narrow" w:hAnsi="Arial Narrow"/>
                <w:b/>
                <w:bCs/>
              </w:rPr>
            </w:pPr>
            <w:r>
              <w:rPr>
                <w:rFonts w:ascii="Arial Narrow" w:hAnsi="Arial Narrow"/>
                <w:b/>
                <w:bCs/>
              </w:rPr>
              <w:t>Str. 3</w:t>
            </w:r>
          </w:p>
        </w:tc>
      </w:tr>
      <w:tr w:rsidR="0073138E" w14:paraId="71055184"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57C68AAA" w14:textId="77777777" w:rsidR="0073138E" w:rsidRDefault="00D72DAE">
            <w:pPr>
              <w:pStyle w:val="TableContents"/>
              <w:jc w:val="center"/>
              <w:rPr>
                <w:rFonts w:ascii="Arial Narrow" w:hAnsi="Arial Narrow"/>
              </w:rPr>
            </w:pPr>
            <w:r>
              <w:rPr>
                <w:rFonts w:ascii="Arial Narrow" w:hAnsi="Arial Narrow"/>
              </w:rPr>
              <w:t>1.1</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76C27CD3" w14:textId="77777777" w:rsidR="0073138E" w:rsidRDefault="00D72DAE">
            <w:pPr>
              <w:pStyle w:val="TableContents"/>
              <w:jc w:val="both"/>
              <w:rPr>
                <w:rFonts w:ascii="Arial Narrow" w:hAnsi="Arial Narrow"/>
              </w:rPr>
            </w:pPr>
            <w:r>
              <w:rPr>
                <w:rFonts w:ascii="Arial Narrow" w:hAnsi="Arial Narrow"/>
              </w:rPr>
              <w:t>Inwestor</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3BA3BD" w14:textId="77777777" w:rsidR="0073138E" w:rsidRDefault="00D72DAE">
            <w:pPr>
              <w:pStyle w:val="TableContents"/>
              <w:jc w:val="center"/>
              <w:rPr>
                <w:rFonts w:ascii="Arial Narrow" w:hAnsi="Arial Narrow"/>
              </w:rPr>
            </w:pPr>
            <w:r>
              <w:rPr>
                <w:rFonts w:ascii="Arial Narrow" w:hAnsi="Arial Narrow"/>
              </w:rPr>
              <w:t>Str. 3</w:t>
            </w:r>
          </w:p>
        </w:tc>
      </w:tr>
      <w:tr w:rsidR="0073138E" w14:paraId="6688D54A"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74151635" w14:textId="77777777" w:rsidR="0073138E" w:rsidRDefault="00D72DAE">
            <w:pPr>
              <w:pStyle w:val="TableContents"/>
              <w:jc w:val="center"/>
              <w:rPr>
                <w:rFonts w:ascii="Arial Narrow" w:hAnsi="Arial Narrow"/>
              </w:rPr>
            </w:pPr>
            <w:r>
              <w:rPr>
                <w:rFonts w:ascii="Arial Narrow" w:hAnsi="Arial Narrow"/>
              </w:rPr>
              <w:t>1.2</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6801E6C3" w14:textId="77777777" w:rsidR="0073138E" w:rsidRDefault="00D72DAE">
            <w:pPr>
              <w:pStyle w:val="TableContents"/>
              <w:jc w:val="both"/>
              <w:rPr>
                <w:rFonts w:ascii="Arial Narrow" w:hAnsi="Arial Narrow"/>
              </w:rPr>
            </w:pPr>
            <w:r>
              <w:rPr>
                <w:rFonts w:ascii="Arial Narrow" w:hAnsi="Arial Narrow"/>
              </w:rPr>
              <w:t>Przedmiot opracowania</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FEBC41" w14:textId="77777777" w:rsidR="0073138E" w:rsidRDefault="00D72DAE">
            <w:pPr>
              <w:pStyle w:val="TableContents"/>
              <w:jc w:val="center"/>
              <w:rPr>
                <w:rFonts w:ascii="Arial Narrow" w:hAnsi="Arial Narrow"/>
              </w:rPr>
            </w:pPr>
            <w:r>
              <w:rPr>
                <w:rFonts w:ascii="Arial Narrow" w:hAnsi="Arial Narrow"/>
              </w:rPr>
              <w:t>Str. 3</w:t>
            </w:r>
          </w:p>
        </w:tc>
      </w:tr>
      <w:tr w:rsidR="0073138E" w14:paraId="0D5AABBD"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2A6B6342" w14:textId="77777777" w:rsidR="0073138E" w:rsidRDefault="00D72DAE">
            <w:pPr>
              <w:pStyle w:val="TableContents"/>
              <w:jc w:val="center"/>
              <w:rPr>
                <w:rFonts w:ascii="Arial Narrow" w:hAnsi="Arial Narrow"/>
              </w:rPr>
            </w:pPr>
            <w:r>
              <w:rPr>
                <w:rFonts w:ascii="Arial Narrow" w:hAnsi="Arial Narrow"/>
              </w:rPr>
              <w:t>1.3</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74CB999D" w14:textId="77777777" w:rsidR="0073138E" w:rsidRDefault="00D72DAE">
            <w:pPr>
              <w:pStyle w:val="TableContents"/>
              <w:jc w:val="both"/>
              <w:rPr>
                <w:rFonts w:ascii="Arial Narrow" w:hAnsi="Arial Narrow"/>
              </w:rPr>
            </w:pPr>
            <w:r>
              <w:rPr>
                <w:rFonts w:ascii="Arial Narrow" w:hAnsi="Arial Narrow"/>
              </w:rPr>
              <w:t>Lokalizacja</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1D1168B" w14:textId="77777777" w:rsidR="0073138E" w:rsidRDefault="00D72DAE">
            <w:pPr>
              <w:pStyle w:val="TableContents"/>
              <w:jc w:val="center"/>
              <w:rPr>
                <w:rFonts w:ascii="Arial Narrow" w:hAnsi="Arial Narrow"/>
              </w:rPr>
            </w:pPr>
            <w:r>
              <w:rPr>
                <w:rFonts w:ascii="Arial Narrow" w:hAnsi="Arial Narrow"/>
              </w:rPr>
              <w:t>Str. 3</w:t>
            </w:r>
          </w:p>
        </w:tc>
      </w:tr>
      <w:tr w:rsidR="0073138E" w14:paraId="136ADFF6"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6A7B31F2" w14:textId="77777777" w:rsidR="0073138E" w:rsidRDefault="00D72DAE">
            <w:pPr>
              <w:pStyle w:val="TableContents"/>
              <w:jc w:val="center"/>
              <w:rPr>
                <w:rFonts w:ascii="Arial Narrow" w:hAnsi="Arial Narrow"/>
              </w:rPr>
            </w:pPr>
            <w:r>
              <w:rPr>
                <w:rFonts w:ascii="Arial Narrow" w:hAnsi="Arial Narrow"/>
              </w:rPr>
              <w:t>1.4</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13380B46" w14:textId="77777777" w:rsidR="0073138E" w:rsidRDefault="00D72DAE">
            <w:pPr>
              <w:pStyle w:val="TableContents"/>
              <w:jc w:val="both"/>
              <w:rPr>
                <w:rFonts w:ascii="Arial Narrow" w:hAnsi="Arial Narrow"/>
              </w:rPr>
            </w:pPr>
            <w:r>
              <w:rPr>
                <w:rFonts w:ascii="Arial Narrow" w:hAnsi="Arial Narrow"/>
              </w:rPr>
              <w:t>Podstawa opracowania.</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1547A8" w14:textId="77777777" w:rsidR="0073138E" w:rsidRDefault="00D72DAE">
            <w:pPr>
              <w:pStyle w:val="TableContents"/>
              <w:jc w:val="center"/>
              <w:rPr>
                <w:rFonts w:ascii="Arial Narrow" w:hAnsi="Arial Narrow"/>
              </w:rPr>
            </w:pPr>
            <w:r>
              <w:rPr>
                <w:rFonts w:ascii="Arial Narrow" w:hAnsi="Arial Narrow"/>
              </w:rPr>
              <w:t>Str. 3</w:t>
            </w:r>
          </w:p>
        </w:tc>
      </w:tr>
      <w:tr w:rsidR="0073138E" w14:paraId="66788820"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061E9160" w14:textId="77777777" w:rsidR="0073138E" w:rsidRDefault="00D72DAE">
            <w:pPr>
              <w:pStyle w:val="TableContents"/>
              <w:jc w:val="center"/>
              <w:rPr>
                <w:rFonts w:ascii="Arial Narrow" w:hAnsi="Arial Narrow"/>
              </w:rPr>
            </w:pPr>
            <w:r>
              <w:rPr>
                <w:rFonts w:ascii="Arial Narrow" w:hAnsi="Arial Narrow"/>
              </w:rPr>
              <w:t>1.5</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5DBBBB68" w14:textId="77777777" w:rsidR="0073138E" w:rsidRDefault="00D72DAE">
            <w:pPr>
              <w:pStyle w:val="TableContents"/>
              <w:jc w:val="both"/>
              <w:rPr>
                <w:rFonts w:ascii="Arial Narrow" w:hAnsi="Arial Narrow"/>
              </w:rPr>
            </w:pPr>
            <w:r>
              <w:rPr>
                <w:rFonts w:ascii="Arial Narrow" w:hAnsi="Arial Narrow"/>
              </w:rPr>
              <w:t>Opis ogólny przedmiotu zamówienia</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117314" w14:textId="77777777" w:rsidR="0073138E" w:rsidRDefault="00D72DAE">
            <w:pPr>
              <w:pStyle w:val="TableContents"/>
              <w:jc w:val="center"/>
              <w:rPr>
                <w:rFonts w:ascii="Arial Narrow" w:hAnsi="Arial Narrow"/>
              </w:rPr>
            </w:pPr>
            <w:r>
              <w:rPr>
                <w:rFonts w:ascii="Arial Narrow" w:hAnsi="Arial Narrow"/>
              </w:rPr>
              <w:t>Str. 4</w:t>
            </w:r>
          </w:p>
        </w:tc>
      </w:tr>
      <w:tr w:rsidR="0073138E" w14:paraId="210CABAA"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390B26DE" w14:textId="77777777" w:rsidR="0073138E" w:rsidRDefault="00D72DAE">
            <w:pPr>
              <w:pStyle w:val="TableContents"/>
              <w:jc w:val="center"/>
              <w:rPr>
                <w:rFonts w:ascii="Arial Narrow" w:hAnsi="Arial Narrow"/>
                <w:b/>
                <w:bCs/>
              </w:rPr>
            </w:pPr>
            <w:r>
              <w:rPr>
                <w:rFonts w:ascii="Arial Narrow" w:hAnsi="Arial Narrow"/>
                <w:b/>
                <w:bCs/>
              </w:rPr>
              <w:t>2</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7BDED40F" w14:textId="77777777" w:rsidR="0073138E" w:rsidRDefault="00D72DAE">
            <w:pPr>
              <w:pStyle w:val="TableContents"/>
              <w:jc w:val="both"/>
              <w:rPr>
                <w:rFonts w:ascii="Arial Narrow" w:hAnsi="Arial Narrow"/>
                <w:b/>
                <w:bCs/>
              </w:rPr>
            </w:pPr>
            <w:r>
              <w:rPr>
                <w:rFonts w:ascii="Arial Narrow" w:hAnsi="Arial Narrow"/>
                <w:b/>
                <w:bCs/>
              </w:rPr>
              <w:t>OPIS STANU ISTNIEJĄCEGO</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7A333E" w14:textId="77777777" w:rsidR="0073138E" w:rsidRDefault="00D72DAE">
            <w:pPr>
              <w:pStyle w:val="TableContents"/>
              <w:jc w:val="center"/>
              <w:rPr>
                <w:rFonts w:ascii="Arial Narrow" w:hAnsi="Arial Narrow"/>
                <w:b/>
                <w:bCs/>
              </w:rPr>
            </w:pPr>
            <w:r>
              <w:rPr>
                <w:rFonts w:ascii="Arial Narrow" w:hAnsi="Arial Narrow"/>
                <w:b/>
                <w:bCs/>
              </w:rPr>
              <w:t>Str. 5</w:t>
            </w:r>
          </w:p>
        </w:tc>
      </w:tr>
      <w:tr w:rsidR="0073138E" w14:paraId="2144DDF9"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7E225FF0" w14:textId="77777777" w:rsidR="0073138E" w:rsidRDefault="00D72DAE">
            <w:pPr>
              <w:pStyle w:val="TableContents"/>
              <w:jc w:val="center"/>
              <w:rPr>
                <w:rFonts w:ascii="Arial Narrow" w:hAnsi="Arial Narrow"/>
              </w:rPr>
            </w:pPr>
            <w:r>
              <w:rPr>
                <w:rFonts w:ascii="Arial Narrow" w:hAnsi="Arial Narrow"/>
              </w:rPr>
              <w:t>2.1</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07C76976" w14:textId="77777777" w:rsidR="0073138E" w:rsidRDefault="00D72DAE">
            <w:pPr>
              <w:pStyle w:val="TableContents"/>
              <w:jc w:val="both"/>
              <w:rPr>
                <w:rFonts w:ascii="Arial Narrow" w:hAnsi="Arial Narrow"/>
              </w:rPr>
            </w:pPr>
            <w:r>
              <w:rPr>
                <w:rFonts w:ascii="Arial Narrow" w:hAnsi="Arial Narrow"/>
              </w:rPr>
              <w:t xml:space="preserve">Stan </w:t>
            </w:r>
            <w:proofErr w:type="spellStart"/>
            <w:r>
              <w:rPr>
                <w:rFonts w:ascii="Arial Narrow" w:hAnsi="Arial Narrow"/>
              </w:rPr>
              <w:t>formalno</w:t>
            </w:r>
            <w:proofErr w:type="spellEnd"/>
            <w:r>
              <w:rPr>
                <w:rFonts w:ascii="Arial Narrow" w:hAnsi="Arial Narrow"/>
              </w:rPr>
              <w:t xml:space="preserve"> prawny</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257D4E" w14:textId="77777777" w:rsidR="0073138E" w:rsidRDefault="00D72DAE">
            <w:pPr>
              <w:pStyle w:val="TableContents"/>
              <w:jc w:val="center"/>
              <w:rPr>
                <w:rFonts w:ascii="Arial Narrow" w:hAnsi="Arial Narrow"/>
              </w:rPr>
            </w:pPr>
            <w:r>
              <w:rPr>
                <w:rFonts w:ascii="Arial Narrow" w:hAnsi="Arial Narrow"/>
              </w:rPr>
              <w:t>Str.5</w:t>
            </w:r>
          </w:p>
        </w:tc>
      </w:tr>
      <w:tr w:rsidR="0073138E" w14:paraId="67C7DC02"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6A045B9E" w14:textId="77777777" w:rsidR="0073138E" w:rsidRDefault="00D72DAE">
            <w:pPr>
              <w:pStyle w:val="TableContents"/>
              <w:jc w:val="center"/>
              <w:rPr>
                <w:rFonts w:ascii="Arial Narrow" w:hAnsi="Arial Narrow"/>
                <w:b/>
                <w:bCs/>
              </w:rPr>
            </w:pPr>
            <w:r>
              <w:rPr>
                <w:rFonts w:ascii="Arial Narrow" w:hAnsi="Arial Narrow"/>
                <w:b/>
                <w:bCs/>
              </w:rPr>
              <w:t>3</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443BA526" w14:textId="77777777" w:rsidR="0073138E" w:rsidRDefault="00D72DAE">
            <w:pPr>
              <w:pStyle w:val="TableContents"/>
              <w:jc w:val="both"/>
              <w:rPr>
                <w:rFonts w:ascii="Arial Narrow" w:hAnsi="Arial Narrow"/>
                <w:b/>
                <w:bCs/>
              </w:rPr>
            </w:pPr>
            <w:r>
              <w:rPr>
                <w:rFonts w:ascii="Arial Narrow" w:hAnsi="Arial Narrow"/>
                <w:b/>
                <w:bCs/>
              </w:rPr>
              <w:t>OPIS ZAŁOŻEŃ FUNKCJONALNO – UŻYTKOWYCH BUDYNKU ŚWIETLICY.</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3B7A19" w14:textId="77777777" w:rsidR="0073138E" w:rsidRDefault="00D72DAE">
            <w:pPr>
              <w:pStyle w:val="TableContents"/>
              <w:jc w:val="center"/>
              <w:rPr>
                <w:rFonts w:ascii="Arial Narrow" w:hAnsi="Arial Narrow"/>
                <w:b/>
                <w:bCs/>
              </w:rPr>
            </w:pPr>
            <w:r>
              <w:rPr>
                <w:rFonts w:ascii="Arial Narrow" w:hAnsi="Arial Narrow"/>
                <w:b/>
                <w:bCs/>
              </w:rPr>
              <w:t>Str. 5</w:t>
            </w:r>
          </w:p>
        </w:tc>
      </w:tr>
      <w:tr w:rsidR="0073138E" w14:paraId="168E62AF"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79502B24" w14:textId="77777777" w:rsidR="0073138E" w:rsidRDefault="00D72DAE">
            <w:pPr>
              <w:pStyle w:val="TableContents"/>
              <w:jc w:val="center"/>
              <w:rPr>
                <w:rFonts w:ascii="Arial Narrow" w:hAnsi="Arial Narrow"/>
                <w:b/>
                <w:bCs/>
              </w:rPr>
            </w:pPr>
            <w:r>
              <w:rPr>
                <w:rFonts w:ascii="Arial Narrow" w:hAnsi="Arial Narrow"/>
                <w:b/>
                <w:bCs/>
              </w:rPr>
              <w:t>4</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1393EBEF" w14:textId="77777777" w:rsidR="0073138E" w:rsidRDefault="00D72DAE">
            <w:pPr>
              <w:pStyle w:val="TableContents"/>
              <w:jc w:val="both"/>
              <w:rPr>
                <w:rFonts w:ascii="Arial Narrow" w:hAnsi="Arial Narrow"/>
                <w:b/>
                <w:bCs/>
              </w:rPr>
            </w:pPr>
            <w:r>
              <w:rPr>
                <w:rFonts w:ascii="Arial Narrow" w:hAnsi="Arial Narrow"/>
                <w:b/>
                <w:bCs/>
              </w:rPr>
              <w:t>DANE TECHNICZNE PROJEKTOWANEGO BUDYNKU</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CEDA03" w14:textId="77777777" w:rsidR="0073138E" w:rsidRDefault="00D72DAE">
            <w:pPr>
              <w:pStyle w:val="TableContents"/>
              <w:jc w:val="center"/>
              <w:rPr>
                <w:rFonts w:ascii="Arial Narrow" w:hAnsi="Arial Narrow"/>
                <w:b/>
                <w:bCs/>
              </w:rPr>
            </w:pPr>
            <w:r>
              <w:rPr>
                <w:rFonts w:ascii="Arial Narrow" w:hAnsi="Arial Narrow"/>
                <w:b/>
                <w:bCs/>
              </w:rPr>
              <w:t>Str. 6</w:t>
            </w:r>
          </w:p>
        </w:tc>
      </w:tr>
      <w:tr w:rsidR="0073138E" w14:paraId="419E86E4"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6F6C92E3" w14:textId="77777777" w:rsidR="0073138E" w:rsidRDefault="00D72DAE">
            <w:pPr>
              <w:pStyle w:val="TableContents"/>
              <w:jc w:val="center"/>
              <w:rPr>
                <w:rFonts w:ascii="Arial Narrow" w:hAnsi="Arial Narrow"/>
                <w:b/>
                <w:bCs/>
              </w:rPr>
            </w:pPr>
            <w:r>
              <w:rPr>
                <w:rFonts w:ascii="Arial Narrow" w:hAnsi="Arial Narrow"/>
                <w:b/>
                <w:bCs/>
              </w:rPr>
              <w:t>5</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334BFAF6" w14:textId="77777777" w:rsidR="0073138E" w:rsidRDefault="00D72DAE">
            <w:pPr>
              <w:pStyle w:val="TableContents"/>
              <w:jc w:val="both"/>
              <w:rPr>
                <w:rFonts w:ascii="Arial Narrow" w:hAnsi="Arial Narrow"/>
                <w:b/>
                <w:bCs/>
              </w:rPr>
            </w:pPr>
            <w:r>
              <w:rPr>
                <w:rFonts w:ascii="Arial Narrow" w:hAnsi="Arial Narrow"/>
                <w:b/>
                <w:bCs/>
              </w:rPr>
              <w:t>KONCEPCJA ZAGOSPODAROWANIA TERENU I BUDYNKU</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E789CF" w14:textId="77777777" w:rsidR="0073138E" w:rsidRDefault="00D72DAE">
            <w:pPr>
              <w:pStyle w:val="TableContents"/>
              <w:jc w:val="center"/>
              <w:rPr>
                <w:rFonts w:ascii="Arial Narrow" w:hAnsi="Arial Narrow"/>
                <w:b/>
                <w:bCs/>
              </w:rPr>
            </w:pPr>
            <w:r>
              <w:rPr>
                <w:rFonts w:ascii="Arial Narrow" w:hAnsi="Arial Narrow"/>
                <w:b/>
                <w:bCs/>
              </w:rPr>
              <w:t>Str. 7</w:t>
            </w:r>
          </w:p>
        </w:tc>
      </w:tr>
      <w:tr w:rsidR="0073138E" w14:paraId="6AB0FE65"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79A9B79C" w14:textId="77777777" w:rsidR="0073138E" w:rsidRDefault="00D72DAE">
            <w:pPr>
              <w:pStyle w:val="TableContents"/>
              <w:jc w:val="center"/>
              <w:rPr>
                <w:rFonts w:ascii="Arial Narrow" w:hAnsi="Arial Narrow"/>
                <w:b/>
                <w:bCs/>
              </w:rPr>
            </w:pPr>
            <w:r>
              <w:rPr>
                <w:rFonts w:ascii="Arial Narrow" w:hAnsi="Arial Narrow"/>
                <w:b/>
                <w:bCs/>
              </w:rPr>
              <w:t>6</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7EF5D341" w14:textId="77777777" w:rsidR="0073138E" w:rsidRDefault="00D72DAE">
            <w:pPr>
              <w:pStyle w:val="TableContents"/>
              <w:jc w:val="both"/>
              <w:rPr>
                <w:rFonts w:ascii="Arial Narrow" w:hAnsi="Arial Narrow"/>
                <w:b/>
                <w:bCs/>
              </w:rPr>
            </w:pPr>
            <w:r>
              <w:rPr>
                <w:rFonts w:ascii="Arial Narrow" w:hAnsi="Arial Narrow"/>
                <w:b/>
                <w:bCs/>
              </w:rPr>
              <w:t>OPIS ZAKRESU DOKUMENTACJI PROJEKTOWO – KOSZTORYSOWEJ.</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B660EC" w14:textId="77777777" w:rsidR="0073138E" w:rsidRDefault="00D72DAE">
            <w:pPr>
              <w:pStyle w:val="TableContents"/>
              <w:jc w:val="center"/>
              <w:rPr>
                <w:rFonts w:ascii="Arial Narrow" w:hAnsi="Arial Narrow"/>
                <w:b/>
                <w:bCs/>
              </w:rPr>
            </w:pPr>
            <w:r>
              <w:rPr>
                <w:rFonts w:ascii="Arial Narrow" w:hAnsi="Arial Narrow"/>
                <w:b/>
                <w:bCs/>
              </w:rPr>
              <w:t>Str. 8-12</w:t>
            </w:r>
          </w:p>
        </w:tc>
      </w:tr>
      <w:tr w:rsidR="0073138E" w14:paraId="4C2A06BA"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231C5F88" w14:textId="77777777" w:rsidR="0073138E" w:rsidRDefault="00D72DAE">
            <w:pPr>
              <w:pStyle w:val="TableContents"/>
              <w:jc w:val="center"/>
              <w:rPr>
                <w:rFonts w:ascii="Arial Narrow" w:hAnsi="Arial Narrow"/>
                <w:b/>
                <w:bCs/>
              </w:rPr>
            </w:pPr>
            <w:r>
              <w:rPr>
                <w:rFonts w:ascii="Arial Narrow" w:hAnsi="Arial Narrow"/>
                <w:b/>
                <w:bCs/>
              </w:rPr>
              <w:t>7</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12899B08" w14:textId="77777777" w:rsidR="0073138E" w:rsidRDefault="00D72DAE">
            <w:pPr>
              <w:pStyle w:val="TableContents"/>
              <w:jc w:val="both"/>
              <w:rPr>
                <w:rFonts w:ascii="Arial Narrow" w:hAnsi="Arial Narrow"/>
                <w:b/>
                <w:bCs/>
              </w:rPr>
            </w:pPr>
            <w:r>
              <w:rPr>
                <w:rFonts w:ascii="Arial Narrow" w:hAnsi="Arial Narrow"/>
                <w:b/>
                <w:bCs/>
              </w:rPr>
              <w:t>ZALECENIA PROJEKTOWE.</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0D4557" w14:textId="77777777" w:rsidR="0073138E" w:rsidRDefault="00D72DAE">
            <w:pPr>
              <w:pStyle w:val="TableContents"/>
              <w:jc w:val="center"/>
              <w:rPr>
                <w:rFonts w:ascii="Arial Narrow" w:hAnsi="Arial Narrow"/>
                <w:b/>
                <w:bCs/>
              </w:rPr>
            </w:pPr>
            <w:r>
              <w:rPr>
                <w:rFonts w:ascii="Arial Narrow" w:hAnsi="Arial Narrow"/>
                <w:b/>
                <w:bCs/>
              </w:rPr>
              <w:t>Str. 12-13</w:t>
            </w:r>
          </w:p>
        </w:tc>
      </w:tr>
      <w:tr w:rsidR="0073138E" w14:paraId="787C1ACE"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0350EB89" w14:textId="77777777" w:rsidR="0073138E" w:rsidRDefault="00D72DAE">
            <w:pPr>
              <w:pStyle w:val="TableContents"/>
              <w:jc w:val="center"/>
              <w:rPr>
                <w:rFonts w:ascii="Arial Narrow" w:hAnsi="Arial Narrow"/>
                <w:b/>
                <w:bCs/>
              </w:rPr>
            </w:pPr>
            <w:r>
              <w:rPr>
                <w:rFonts w:ascii="Arial Narrow" w:hAnsi="Arial Narrow"/>
                <w:b/>
                <w:bCs/>
              </w:rPr>
              <w:t>8</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526891B4" w14:textId="77777777" w:rsidR="0073138E" w:rsidRDefault="00D72DAE">
            <w:pPr>
              <w:pStyle w:val="TableContents"/>
              <w:jc w:val="both"/>
              <w:rPr>
                <w:rFonts w:ascii="Arial Narrow" w:hAnsi="Arial Narrow"/>
                <w:b/>
                <w:bCs/>
              </w:rPr>
            </w:pPr>
            <w:r>
              <w:rPr>
                <w:rFonts w:ascii="Arial Narrow" w:hAnsi="Arial Narrow"/>
                <w:b/>
                <w:bCs/>
              </w:rPr>
              <w:t>OPIS PLANOWANEGO ZADANIA INWESTYCYJNEGO</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AA834F" w14:textId="77777777" w:rsidR="0073138E" w:rsidRDefault="00D72DAE">
            <w:pPr>
              <w:pStyle w:val="TableContents"/>
              <w:jc w:val="center"/>
              <w:rPr>
                <w:rFonts w:ascii="Arial Narrow" w:hAnsi="Arial Narrow"/>
                <w:b/>
                <w:bCs/>
              </w:rPr>
            </w:pPr>
            <w:r>
              <w:rPr>
                <w:rFonts w:ascii="Arial Narrow" w:hAnsi="Arial Narrow"/>
                <w:b/>
                <w:bCs/>
              </w:rPr>
              <w:t>Str. 13</w:t>
            </w:r>
          </w:p>
        </w:tc>
      </w:tr>
      <w:tr w:rsidR="0073138E" w14:paraId="1E0366F7"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4C1D3803" w14:textId="77777777" w:rsidR="0073138E" w:rsidRDefault="00D72DAE">
            <w:pPr>
              <w:pStyle w:val="TableContents"/>
              <w:jc w:val="center"/>
              <w:rPr>
                <w:rFonts w:ascii="Arial Narrow" w:hAnsi="Arial Narrow"/>
                <w:b/>
                <w:bCs/>
              </w:rPr>
            </w:pPr>
            <w:r>
              <w:rPr>
                <w:rFonts w:ascii="Arial Narrow" w:hAnsi="Arial Narrow"/>
                <w:b/>
                <w:bCs/>
              </w:rPr>
              <w:t>9</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17FAA994" w14:textId="77777777" w:rsidR="0073138E" w:rsidRDefault="00D72DAE">
            <w:pPr>
              <w:pStyle w:val="TableContents"/>
              <w:jc w:val="both"/>
              <w:rPr>
                <w:rFonts w:ascii="Arial Narrow" w:hAnsi="Arial Narrow"/>
                <w:b/>
                <w:bCs/>
              </w:rPr>
            </w:pPr>
            <w:r>
              <w:rPr>
                <w:rFonts w:ascii="Arial Narrow" w:hAnsi="Arial Narrow"/>
                <w:b/>
                <w:bCs/>
              </w:rPr>
              <w:t>BRANŻA BUDOWLANA – WYTYCZNE PROJEKTOWE I REALIZACYJNE</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648481E" w14:textId="77777777" w:rsidR="0073138E" w:rsidRDefault="00D72DAE">
            <w:pPr>
              <w:pStyle w:val="TableContents"/>
              <w:jc w:val="center"/>
              <w:rPr>
                <w:rFonts w:ascii="Arial Narrow" w:hAnsi="Arial Narrow"/>
                <w:b/>
                <w:bCs/>
              </w:rPr>
            </w:pPr>
            <w:r>
              <w:rPr>
                <w:rFonts w:ascii="Arial Narrow" w:hAnsi="Arial Narrow"/>
                <w:b/>
                <w:bCs/>
              </w:rPr>
              <w:t>Str. 14-19</w:t>
            </w:r>
          </w:p>
        </w:tc>
      </w:tr>
      <w:tr w:rsidR="0073138E" w14:paraId="4FFB0D10"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0391D0D3" w14:textId="77777777" w:rsidR="0073138E" w:rsidRDefault="00D72DAE">
            <w:pPr>
              <w:pStyle w:val="TableContents"/>
              <w:jc w:val="center"/>
              <w:rPr>
                <w:rFonts w:ascii="Arial Narrow" w:hAnsi="Arial Narrow"/>
                <w:b/>
                <w:bCs/>
              </w:rPr>
            </w:pPr>
            <w:r>
              <w:rPr>
                <w:rFonts w:ascii="Arial Narrow" w:hAnsi="Arial Narrow"/>
                <w:b/>
                <w:bCs/>
              </w:rPr>
              <w:t>10</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0C04DFE2" w14:textId="77777777" w:rsidR="0073138E" w:rsidRDefault="00D72DAE">
            <w:pPr>
              <w:pStyle w:val="TableContents"/>
              <w:jc w:val="both"/>
              <w:rPr>
                <w:rFonts w:ascii="Arial Narrow" w:hAnsi="Arial Narrow"/>
                <w:b/>
                <w:bCs/>
              </w:rPr>
            </w:pPr>
            <w:r>
              <w:rPr>
                <w:rFonts w:ascii="Arial Narrow" w:hAnsi="Arial Narrow"/>
                <w:b/>
                <w:bCs/>
              </w:rPr>
              <w:t>BRANŻĄ SANITARNA – WYTYCZNE PROJEKTOWE I REALIZACYJNE</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0DA18B" w14:textId="77777777" w:rsidR="0073138E" w:rsidRDefault="00D72DAE">
            <w:pPr>
              <w:pStyle w:val="TableContents"/>
              <w:jc w:val="center"/>
              <w:rPr>
                <w:rFonts w:ascii="Arial Narrow" w:hAnsi="Arial Narrow"/>
                <w:b/>
                <w:bCs/>
              </w:rPr>
            </w:pPr>
            <w:r>
              <w:rPr>
                <w:rFonts w:ascii="Arial Narrow" w:hAnsi="Arial Narrow"/>
                <w:b/>
                <w:bCs/>
              </w:rPr>
              <w:t>Str. 20-25</w:t>
            </w:r>
          </w:p>
        </w:tc>
      </w:tr>
      <w:tr w:rsidR="0073138E" w14:paraId="2AC148B5" w14:textId="77777777">
        <w:trPr>
          <w:jc w:val="right"/>
        </w:trPr>
        <w:tc>
          <w:tcPr>
            <w:tcW w:w="584" w:type="dxa"/>
            <w:tcBorders>
              <w:left w:val="single" w:sz="2" w:space="0" w:color="000000"/>
              <w:bottom w:val="single" w:sz="2" w:space="0" w:color="000000"/>
            </w:tcBorders>
            <w:shd w:val="clear" w:color="auto" w:fill="auto"/>
            <w:tcMar>
              <w:top w:w="55" w:type="dxa"/>
              <w:left w:w="55" w:type="dxa"/>
              <w:bottom w:w="55" w:type="dxa"/>
              <w:right w:w="55" w:type="dxa"/>
            </w:tcMar>
          </w:tcPr>
          <w:p w14:paraId="6D310829" w14:textId="77777777" w:rsidR="0073138E" w:rsidRDefault="00D72DAE">
            <w:pPr>
              <w:pStyle w:val="TableContents"/>
              <w:jc w:val="center"/>
              <w:rPr>
                <w:rFonts w:ascii="Arial Narrow" w:hAnsi="Arial Narrow"/>
                <w:b/>
                <w:bCs/>
              </w:rPr>
            </w:pPr>
            <w:r>
              <w:rPr>
                <w:rFonts w:ascii="Arial Narrow" w:hAnsi="Arial Narrow"/>
                <w:b/>
                <w:bCs/>
              </w:rPr>
              <w:t>11</w:t>
            </w:r>
          </w:p>
        </w:tc>
        <w:tc>
          <w:tcPr>
            <w:tcW w:w="7469" w:type="dxa"/>
            <w:tcBorders>
              <w:left w:val="single" w:sz="2" w:space="0" w:color="000000"/>
              <w:bottom w:val="single" w:sz="2" w:space="0" w:color="000000"/>
            </w:tcBorders>
            <w:shd w:val="clear" w:color="auto" w:fill="auto"/>
            <w:tcMar>
              <w:top w:w="55" w:type="dxa"/>
              <w:left w:w="55" w:type="dxa"/>
              <w:bottom w:w="55" w:type="dxa"/>
              <w:right w:w="55" w:type="dxa"/>
            </w:tcMar>
          </w:tcPr>
          <w:p w14:paraId="0D12F593" w14:textId="77777777" w:rsidR="0073138E" w:rsidRDefault="00D72DAE">
            <w:pPr>
              <w:pStyle w:val="TableContents"/>
              <w:jc w:val="both"/>
              <w:rPr>
                <w:rFonts w:ascii="Arial Narrow" w:hAnsi="Arial Narrow"/>
                <w:b/>
                <w:bCs/>
              </w:rPr>
            </w:pPr>
            <w:r>
              <w:rPr>
                <w:rFonts w:ascii="Arial Narrow" w:hAnsi="Arial Narrow"/>
                <w:b/>
                <w:bCs/>
              </w:rPr>
              <w:t>BRANŻA ELEKTRYCZNA I NISKOPRĄDOWA  – WYTYCZNE PROJEKTOWE I REALIZACYJNE</w:t>
            </w:r>
          </w:p>
        </w:tc>
        <w:tc>
          <w:tcPr>
            <w:tcW w:w="120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63B270" w14:textId="77777777" w:rsidR="0073138E" w:rsidRDefault="00D72DAE">
            <w:pPr>
              <w:pStyle w:val="TableContents"/>
              <w:jc w:val="center"/>
              <w:rPr>
                <w:rFonts w:ascii="Arial Narrow" w:hAnsi="Arial Narrow"/>
                <w:b/>
                <w:bCs/>
              </w:rPr>
            </w:pPr>
            <w:r>
              <w:rPr>
                <w:rFonts w:ascii="Arial Narrow" w:hAnsi="Arial Narrow"/>
                <w:b/>
                <w:bCs/>
              </w:rPr>
              <w:t>Str. 26-30</w:t>
            </w:r>
          </w:p>
        </w:tc>
      </w:tr>
    </w:tbl>
    <w:p w14:paraId="540F0F4F" w14:textId="77777777" w:rsidR="0073138E" w:rsidRDefault="0073138E">
      <w:pPr>
        <w:pStyle w:val="Standard"/>
        <w:ind w:left="340"/>
        <w:jc w:val="both"/>
        <w:rPr>
          <w:rFonts w:ascii="Arial Narrow" w:hAnsi="Arial Narrow"/>
        </w:rPr>
      </w:pPr>
    </w:p>
    <w:p w14:paraId="60CB3572" w14:textId="77777777" w:rsidR="0073138E" w:rsidRDefault="0073138E">
      <w:pPr>
        <w:pStyle w:val="Standard"/>
        <w:pageBreakBefore/>
        <w:ind w:left="340"/>
        <w:jc w:val="both"/>
        <w:rPr>
          <w:rFonts w:ascii="Arial Narrow" w:hAnsi="Arial Narrow"/>
        </w:rPr>
      </w:pPr>
    </w:p>
    <w:p w14:paraId="6ECE37E5" w14:textId="77777777" w:rsidR="0073138E" w:rsidRDefault="0073138E">
      <w:pPr>
        <w:pStyle w:val="Standard"/>
        <w:ind w:left="340"/>
        <w:jc w:val="both"/>
        <w:rPr>
          <w:rFonts w:ascii="Arial Narrow" w:hAnsi="Arial Narrow"/>
        </w:rPr>
      </w:pPr>
    </w:p>
    <w:p w14:paraId="78433217" w14:textId="77777777" w:rsidR="0073138E" w:rsidRDefault="0073138E">
      <w:pPr>
        <w:pStyle w:val="Standard"/>
        <w:ind w:left="340"/>
        <w:jc w:val="both"/>
        <w:rPr>
          <w:rFonts w:ascii="Arial Narrow" w:hAnsi="Arial Narrow"/>
        </w:rPr>
      </w:pPr>
    </w:p>
    <w:p w14:paraId="44E59DC2" w14:textId="77777777" w:rsidR="0073138E" w:rsidRDefault="00D72DAE">
      <w:pPr>
        <w:pStyle w:val="INDEKSWM"/>
        <w:numPr>
          <w:ilvl w:val="0"/>
          <w:numId w:val="2"/>
        </w:numPr>
      </w:pPr>
      <w:r>
        <w:t>Dane ogólne</w:t>
      </w:r>
    </w:p>
    <w:p w14:paraId="37E1E9A1" w14:textId="77777777" w:rsidR="0073138E" w:rsidRDefault="00D72DAE">
      <w:pPr>
        <w:pStyle w:val="INDEKSWM"/>
        <w:numPr>
          <w:ilvl w:val="1"/>
          <w:numId w:val="2"/>
        </w:numPr>
      </w:pPr>
      <w:r>
        <w:t>Inwestor</w:t>
      </w:r>
    </w:p>
    <w:p w14:paraId="70CC8A45" w14:textId="77777777" w:rsidR="0073138E" w:rsidRDefault="00D72DAE">
      <w:pPr>
        <w:pStyle w:val="Standard"/>
        <w:spacing w:line="360" w:lineRule="auto"/>
        <w:ind w:left="1474" w:hanging="510"/>
        <w:jc w:val="both"/>
        <w:rPr>
          <w:rFonts w:ascii="Arial Narrow" w:hAnsi="Arial Narrow"/>
        </w:rPr>
      </w:pPr>
      <w:r>
        <w:rPr>
          <w:rFonts w:ascii="Arial Narrow" w:hAnsi="Arial Narrow"/>
        </w:rPr>
        <w:t>Urząd Gminy Wielka Nieszawka ,</w:t>
      </w:r>
    </w:p>
    <w:p w14:paraId="71E16F86" w14:textId="18B6655B" w:rsidR="0073138E" w:rsidRDefault="00D72DAE">
      <w:pPr>
        <w:pStyle w:val="Standard"/>
        <w:spacing w:line="360" w:lineRule="auto"/>
        <w:ind w:left="1474" w:hanging="510"/>
        <w:jc w:val="both"/>
        <w:rPr>
          <w:rFonts w:ascii="Arial Narrow" w:hAnsi="Arial Narrow"/>
        </w:rPr>
      </w:pPr>
      <w:r>
        <w:rPr>
          <w:rFonts w:ascii="Arial Narrow" w:hAnsi="Arial Narrow"/>
        </w:rPr>
        <w:t>Ulica Toruńska 12,</w:t>
      </w:r>
      <w:r w:rsidR="00DE6519">
        <w:rPr>
          <w:rFonts w:ascii="Arial Narrow" w:hAnsi="Arial Narrow"/>
        </w:rPr>
        <w:t xml:space="preserve"> Wielka Nieszawka</w:t>
      </w:r>
    </w:p>
    <w:p w14:paraId="70806E9F" w14:textId="0570E74F" w:rsidR="0073138E" w:rsidRDefault="00D72DAE">
      <w:pPr>
        <w:pStyle w:val="Standard"/>
        <w:spacing w:line="360" w:lineRule="auto"/>
        <w:ind w:left="1474" w:hanging="510"/>
        <w:jc w:val="both"/>
        <w:rPr>
          <w:rFonts w:ascii="Arial Narrow" w:hAnsi="Arial Narrow"/>
        </w:rPr>
      </w:pPr>
      <w:r>
        <w:rPr>
          <w:rFonts w:ascii="Arial Narrow" w:hAnsi="Arial Narrow"/>
        </w:rPr>
        <w:t>87-</w:t>
      </w:r>
      <w:r w:rsidR="00DE6519">
        <w:rPr>
          <w:rFonts w:ascii="Arial Narrow" w:hAnsi="Arial Narrow"/>
        </w:rPr>
        <w:t>165 - Cierpice</w:t>
      </w:r>
    </w:p>
    <w:p w14:paraId="0A20CF36" w14:textId="77777777" w:rsidR="0073138E" w:rsidRDefault="0073138E">
      <w:pPr>
        <w:pStyle w:val="Standard"/>
        <w:spacing w:line="360" w:lineRule="auto"/>
        <w:ind w:left="1474" w:hanging="510"/>
        <w:jc w:val="both"/>
        <w:rPr>
          <w:rFonts w:ascii="Arial Narrow" w:hAnsi="Arial Narrow"/>
        </w:rPr>
      </w:pPr>
    </w:p>
    <w:p w14:paraId="27BA116D" w14:textId="77777777" w:rsidR="0073138E" w:rsidRDefault="00D72DAE">
      <w:pPr>
        <w:pStyle w:val="INDEKSWM"/>
        <w:numPr>
          <w:ilvl w:val="1"/>
          <w:numId w:val="2"/>
        </w:numPr>
      </w:pPr>
      <w:r>
        <w:t>Przedmiot opracowania</w:t>
      </w:r>
    </w:p>
    <w:p w14:paraId="283B4F07" w14:textId="77777777" w:rsidR="0073138E" w:rsidRDefault="00D72DAE">
      <w:pPr>
        <w:pStyle w:val="Standard"/>
        <w:spacing w:line="360" w:lineRule="auto"/>
        <w:ind w:left="1474" w:hanging="510"/>
        <w:jc w:val="both"/>
        <w:rPr>
          <w:rFonts w:ascii="Arial Narrow" w:hAnsi="Arial Narrow"/>
        </w:rPr>
      </w:pPr>
      <w:r>
        <w:rPr>
          <w:rFonts w:ascii="Arial Narrow" w:hAnsi="Arial Narrow"/>
        </w:rPr>
        <w:t>Budowa świetlicy wiejskiej w miejscowości  Brzoza, ul. Ciechocińska 22, działka ewidencyjna nr 167/4, gmina Wielka Nieszawka , województwo kujawsko-pomorskie</w:t>
      </w:r>
    </w:p>
    <w:p w14:paraId="06537D83" w14:textId="77777777" w:rsidR="0073138E" w:rsidRDefault="0073138E">
      <w:pPr>
        <w:pStyle w:val="Standard"/>
        <w:spacing w:line="360" w:lineRule="auto"/>
        <w:ind w:left="1474" w:hanging="510"/>
        <w:jc w:val="both"/>
        <w:rPr>
          <w:rFonts w:ascii="Arial Narrow" w:hAnsi="Arial Narrow"/>
        </w:rPr>
      </w:pPr>
    </w:p>
    <w:p w14:paraId="4C02C662" w14:textId="77777777" w:rsidR="0073138E" w:rsidRDefault="00D72DAE">
      <w:pPr>
        <w:pStyle w:val="INDEKSWM"/>
        <w:numPr>
          <w:ilvl w:val="1"/>
          <w:numId w:val="2"/>
        </w:numPr>
      </w:pPr>
      <w:r>
        <w:t>Lokalizacja</w:t>
      </w:r>
    </w:p>
    <w:p w14:paraId="2181757F" w14:textId="77777777" w:rsidR="0073138E" w:rsidRDefault="00D72DAE">
      <w:pPr>
        <w:pStyle w:val="Standard"/>
        <w:spacing w:line="360" w:lineRule="auto"/>
        <w:ind w:left="850"/>
        <w:jc w:val="both"/>
        <w:rPr>
          <w:rFonts w:ascii="Arial Narrow" w:hAnsi="Arial Narrow"/>
        </w:rPr>
      </w:pPr>
      <w:r>
        <w:rPr>
          <w:rFonts w:ascii="Arial Narrow" w:hAnsi="Arial Narrow"/>
        </w:rPr>
        <w:tab/>
        <w:t>Budynek świetlicy wiejskiej zlokalizowany będzie w sąsiedztwie drogi nr 91 w miejscowości Brzoza w gminie Wielka Nieszawka, województwo kujawsko-pomorskie działka nr ewidencyjny 167/4.  Na wskazanym terenie obowiązują zapisy Uchwały Rady Gminy Wielka Nieszawka nr XXX/139/05 z dnia 27 października 2005 roku (Dz. Urz. Woj. Kujawsko-Pomorskiego z roku 2005 nr 128, poz. 2133). Teren na którym planowana jest budowa oznaczona jest na planie symbolem D 21 MN.</w:t>
      </w:r>
    </w:p>
    <w:p w14:paraId="7E853F15" w14:textId="77777777" w:rsidR="0073138E" w:rsidRDefault="0073138E">
      <w:pPr>
        <w:pStyle w:val="Standard"/>
        <w:spacing w:line="360" w:lineRule="auto"/>
        <w:ind w:left="1474" w:hanging="510"/>
        <w:jc w:val="both"/>
        <w:rPr>
          <w:rFonts w:ascii="Arial Narrow" w:hAnsi="Arial Narrow"/>
        </w:rPr>
      </w:pPr>
    </w:p>
    <w:p w14:paraId="58D20070" w14:textId="77777777" w:rsidR="0073138E" w:rsidRDefault="00D72DAE">
      <w:pPr>
        <w:pStyle w:val="INDEKSWM"/>
        <w:numPr>
          <w:ilvl w:val="1"/>
          <w:numId w:val="2"/>
        </w:numPr>
      </w:pPr>
      <w:r>
        <w:t>Podstawa opracowania.</w:t>
      </w:r>
    </w:p>
    <w:p w14:paraId="0B67B39D" w14:textId="5BB4339C" w:rsidR="0073138E" w:rsidRPr="0003486B" w:rsidRDefault="00D72DAE" w:rsidP="00FF41F2">
      <w:pPr>
        <w:pStyle w:val="Standard"/>
        <w:numPr>
          <w:ilvl w:val="0"/>
          <w:numId w:val="3"/>
        </w:numPr>
        <w:spacing w:line="360" w:lineRule="auto"/>
        <w:jc w:val="both"/>
        <w:rPr>
          <w:rFonts w:ascii="Arial Narrow" w:hAnsi="Arial Narrow"/>
        </w:rPr>
      </w:pPr>
      <w:r>
        <w:rPr>
          <w:rFonts w:ascii="Arial Narrow" w:hAnsi="Arial Narrow"/>
        </w:rPr>
        <w:t xml:space="preserve"> </w:t>
      </w:r>
      <w:r>
        <w:rPr>
          <w:rFonts w:ascii="Arial Narrow" w:hAnsi="Arial Narrow"/>
        </w:rPr>
        <w:tab/>
        <w:t xml:space="preserve">Niniejszy Program funkcjonalno - użytkowy sporządzono na podstawie </w:t>
      </w:r>
      <w:r w:rsidR="0003486B" w:rsidRPr="0003486B">
        <w:rPr>
          <w:rFonts w:ascii="Arial Narrow" w:hAnsi="Arial Narrow"/>
        </w:rPr>
        <w:t>ROZPORZĄDZENIE MINISTRA ROZWOJU I TECHNOLOGII  z dnia 20 grudnia 2021 r. w sprawie szczegółowego zakresu i formy dokumentacji projektowej, specyfikacji technicznych wykonania i odbioru robót budowlanych oraz programu funkcjonalno-użytkowego</w:t>
      </w:r>
      <w:r>
        <w:rPr>
          <w:rFonts w:ascii="Arial Narrow" w:hAnsi="Arial Narrow"/>
        </w:rPr>
        <w:t xml:space="preserve"> (</w:t>
      </w:r>
      <w:r w:rsidR="0003486B">
        <w:rPr>
          <w:rFonts w:ascii="Arial Narrow" w:hAnsi="Arial Narrow"/>
        </w:rPr>
        <w:t>-Dz.U. 2021</w:t>
      </w:r>
      <w:r w:rsidR="0003486B" w:rsidRPr="0003486B">
        <w:rPr>
          <w:rFonts w:ascii="Arial Narrow" w:hAnsi="Arial Narrow"/>
        </w:rPr>
        <w:t xml:space="preserve">poz. 2454 </w:t>
      </w:r>
      <w:r w:rsidRPr="0003486B">
        <w:rPr>
          <w:rFonts w:ascii="Arial Narrow" w:hAnsi="Arial Narrow"/>
        </w:rPr>
        <w:t>) .</w:t>
      </w:r>
    </w:p>
    <w:p w14:paraId="2462493B" w14:textId="77777777" w:rsidR="0073138E" w:rsidRDefault="00D72DAE">
      <w:pPr>
        <w:pStyle w:val="Standard"/>
        <w:spacing w:line="360" w:lineRule="auto"/>
        <w:ind w:left="850"/>
        <w:jc w:val="both"/>
        <w:rPr>
          <w:rFonts w:ascii="Arial Narrow" w:hAnsi="Arial Narrow"/>
        </w:rPr>
      </w:pPr>
      <w:r>
        <w:rPr>
          <w:rFonts w:ascii="Arial Narrow" w:hAnsi="Arial Narrow"/>
        </w:rPr>
        <w:t xml:space="preserve"> </w:t>
      </w:r>
      <w:r>
        <w:rPr>
          <w:rFonts w:ascii="Arial Narrow" w:hAnsi="Arial Narrow"/>
        </w:rPr>
        <w:tab/>
        <w:t xml:space="preserve">Niniejszy Program funkcjonalno-użytkowy jest ramowym opisem celów i zasad rozwiązań projektowych wraz z rekomendacjami Zamawiającego dotyczącymi poszczególnych zagadnień. Wykonawca w ramach projektu budowlanego zobowiązany jest uszczegółowić rozwiązania lub zaproponować inne niż w Programie, jeśli dzięki tym działaniom osiągnięte mogą zostać korzyści dla jakości oraz poprawy walorów użytkowych. Zamawiający zastrzega sobie prawo do zatwierdzenia lub odrzucenia takich zmian. Jakiekolwiek odniesienie Programu Funkcjonalno- Użytkowego (PFU) do </w:t>
      </w:r>
      <w:r>
        <w:rPr>
          <w:rFonts w:ascii="Arial Narrow" w:hAnsi="Arial Narrow"/>
        </w:rPr>
        <w:lastRenderedPageBreak/>
        <w:t>rozwiązań projektowych i wykonawczych, w tym do nazw wyrobów czy producentów materiałów i urządzeń nie jest obowiązujące dla Wykonawcy, a stanowi jedynie rozwiązanie przykładowe i ma na celu wskazanie standardów realizacji. Wykonawca może zastosować urządzenia i materiały równoważne do referencyjnych, jednak o parametrach nie gorszych niż te, które opisane zostały w treści niniejszego PFU, przy czym Wykonawca zobowiązany jest zapewnić prawidłowe działanie poszczególnych systemów technicznych i technologicznych oraz osiągnięcie założeń funkcjonalnych całego obiektu oraz elementów zagospodarowania terenu.</w:t>
      </w:r>
    </w:p>
    <w:p w14:paraId="69A022F0" w14:textId="77777777" w:rsidR="0073138E" w:rsidRDefault="0073138E">
      <w:pPr>
        <w:pStyle w:val="Standard"/>
        <w:spacing w:line="360" w:lineRule="auto"/>
        <w:ind w:left="850" w:hanging="510"/>
        <w:jc w:val="both"/>
        <w:rPr>
          <w:rFonts w:ascii="Arial Narrow" w:hAnsi="Arial Narrow"/>
        </w:rPr>
      </w:pPr>
    </w:p>
    <w:p w14:paraId="3F694E78" w14:textId="77777777" w:rsidR="0073138E" w:rsidRDefault="00D72DAE">
      <w:pPr>
        <w:pStyle w:val="INDEKSWM"/>
        <w:numPr>
          <w:ilvl w:val="1"/>
          <w:numId w:val="2"/>
        </w:numPr>
      </w:pPr>
      <w:r>
        <w:t>Opis ogólny przedmiotu zamówienia</w:t>
      </w:r>
    </w:p>
    <w:p w14:paraId="45F4200B" w14:textId="77777777" w:rsidR="0073138E" w:rsidRDefault="00D72DAE">
      <w:pPr>
        <w:pStyle w:val="Standard"/>
        <w:spacing w:line="360" w:lineRule="auto"/>
        <w:ind w:left="850" w:hanging="510"/>
        <w:jc w:val="both"/>
        <w:rPr>
          <w:rFonts w:ascii="Arial Narrow" w:hAnsi="Arial Narrow"/>
        </w:rPr>
      </w:pPr>
      <w:r>
        <w:rPr>
          <w:rFonts w:ascii="Arial Narrow" w:hAnsi="Arial Narrow"/>
        </w:rPr>
        <w:t>Przedmiotem zamówienia jest kompleksowe wykonanie inwestycji w systemie „zaprojektuj i wybuduj”.</w:t>
      </w:r>
    </w:p>
    <w:p w14:paraId="417E26A7" w14:textId="77777777" w:rsidR="0073138E" w:rsidRDefault="00D72DAE">
      <w:pPr>
        <w:pStyle w:val="Standard"/>
        <w:spacing w:line="360" w:lineRule="auto"/>
        <w:ind w:left="850" w:hanging="510"/>
        <w:jc w:val="both"/>
        <w:rPr>
          <w:rFonts w:hint="eastAsia"/>
        </w:rPr>
      </w:pPr>
      <w:r>
        <w:rPr>
          <w:rFonts w:ascii="Arial Narrow" w:hAnsi="Arial Narrow"/>
          <w:b/>
          <w:bCs/>
        </w:rPr>
        <w:t xml:space="preserve">FAZA 1 </w:t>
      </w:r>
      <w:r>
        <w:rPr>
          <w:rFonts w:ascii="Arial Narrow" w:hAnsi="Arial Narrow"/>
        </w:rPr>
        <w:t>- Projektowa polegać będzie na opracowaniu dokumentacji projektu budowlanego, projektu zagospodarowania terenu  oraz projektu technicznego wraz z uzyskaniem niezbędnych zgód, uzgodnień i pozwoleń. W ramach prac projektowych projektant zobowiązany jest przestrzega zapisy Uchwały Rady Gminy Wielka Nieszawka nr XXX/139/05 z dnia 27 października 2005 roku (Dz. Urz. Woj. Kujawsko-Pomorskiego z roku 2005 nr 128, poz. 2133)</w:t>
      </w:r>
    </w:p>
    <w:p w14:paraId="1F9DBAA6" w14:textId="77777777" w:rsidR="0073138E" w:rsidRDefault="00D72DAE">
      <w:pPr>
        <w:pStyle w:val="Standard"/>
        <w:spacing w:line="360" w:lineRule="auto"/>
        <w:ind w:left="850" w:hanging="510"/>
        <w:jc w:val="both"/>
        <w:rPr>
          <w:rFonts w:hint="eastAsia"/>
        </w:rPr>
      </w:pPr>
      <w:r>
        <w:rPr>
          <w:rFonts w:ascii="Arial Narrow" w:hAnsi="Arial Narrow"/>
          <w:b/>
          <w:bCs/>
        </w:rPr>
        <w:t xml:space="preserve">FAZA 2 </w:t>
      </w:r>
      <w:r>
        <w:rPr>
          <w:rFonts w:ascii="Arial Narrow" w:hAnsi="Arial Narrow"/>
        </w:rPr>
        <w:t>– Wykonanie robót budowlanych wraz z wyposażeniem zgodnie z wymaganiami zamawiającego</w:t>
      </w:r>
    </w:p>
    <w:p w14:paraId="010E2DF4" w14:textId="77777777" w:rsidR="0073138E" w:rsidRDefault="00D72DAE">
      <w:pPr>
        <w:pStyle w:val="Standard"/>
        <w:spacing w:line="360" w:lineRule="auto"/>
        <w:ind w:left="850" w:hanging="510"/>
        <w:jc w:val="both"/>
        <w:rPr>
          <w:rFonts w:ascii="Arial Narrow" w:hAnsi="Arial Narrow"/>
        </w:rPr>
      </w:pPr>
      <w:r>
        <w:rPr>
          <w:rFonts w:ascii="Arial Narrow" w:hAnsi="Arial Narrow"/>
        </w:rPr>
        <w:t>Inwestycja polegać będzie na budowie budynku świetlicy wiejskiej dla ok 49 osób. Inwestycja realizowana będzie w celu poprawy warunków życia lokalnej społeczności w miejscowości Brzoza.</w:t>
      </w:r>
    </w:p>
    <w:p w14:paraId="18058D3C" w14:textId="77777777" w:rsidR="0073138E" w:rsidRDefault="00D72DAE">
      <w:pPr>
        <w:pStyle w:val="Standard"/>
        <w:spacing w:line="360" w:lineRule="auto"/>
        <w:ind w:left="850" w:hanging="510"/>
        <w:jc w:val="both"/>
        <w:rPr>
          <w:rFonts w:ascii="Arial Narrow" w:hAnsi="Arial Narrow"/>
        </w:rPr>
      </w:pPr>
      <w:r>
        <w:rPr>
          <w:rFonts w:ascii="Arial Narrow" w:hAnsi="Arial Narrow"/>
        </w:rPr>
        <w:t>Realizacja inwestycji rozumiana jest, jako wykonanie wszelkich niezbędnych prac projektowych, wykonanie robót budowlanych, doprowadzenie niezbędnych mediów oraz wyposażenie obiektu we wszelkie urządzenia, sprzęt, meble i zabezpieczenia niezbędne do jego funkcjonowania, a także zagospodarowanie terenu w granicach działki ew. nr 167/4 w zakresie niezbędnym do spełnienia wymogów odbiorowych budynku oraz zapisów Uchwały Rady Gminy Wielka Nieszawka nr XXX/139/05 z dnia 27 października 2005 roku (Dz. Urz. Woj. Kujawsko-Pomorskiego z roku 2005 nr 128, poz. 2133).</w:t>
      </w:r>
    </w:p>
    <w:p w14:paraId="2807F4FE" w14:textId="77777777" w:rsidR="0073138E" w:rsidRDefault="0073138E">
      <w:pPr>
        <w:pStyle w:val="Standard"/>
        <w:spacing w:line="360" w:lineRule="auto"/>
        <w:ind w:left="850" w:hanging="510"/>
        <w:jc w:val="both"/>
        <w:rPr>
          <w:rFonts w:ascii="Arial Narrow" w:hAnsi="Arial Narrow"/>
        </w:rPr>
      </w:pPr>
    </w:p>
    <w:p w14:paraId="544E6A1C" w14:textId="77777777" w:rsidR="0073138E" w:rsidRDefault="00D72DAE">
      <w:pPr>
        <w:pStyle w:val="INDEKSWM"/>
        <w:numPr>
          <w:ilvl w:val="0"/>
          <w:numId w:val="2"/>
        </w:numPr>
      </w:pPr>
      <w:r>
        <w:t>Opis Stanu istniejącego</w:t>
      </w:r>
    </w:p>
    <w:p w14:paraId="5F498E59" w14:textId="2AA6D844" w:rsidR="0073138E" w:rsidRDefault="00D72DAE">
      <w:pPr>
        <w:pStyle w:val="INDEKSWM"/>
        <w:numPr>
          <w:ilvl w:val="1"/>
          <w:numId w:val="2"/>
        </w:numPr>
      </w:pPr>
      <w:r>
        <w:t xml:space="preserve">Stan </w:t>
      </w:r>
      <w:r w:rsidR="00DE6519">
        <w:t>formalno-</w:t>
      </w:r>
      <w:r>
        <w:t>prawny</w:t>
      </w:r>
    </w:p>
    <w:p w14:paraId="23E6CA25" w14:textId="77777777" w:rsidR="0073138E" w:rsidRDefault="00D72DAE">
      <w:pPr>
        <w:pStyle w:val="Standard"/>
        <w:spacing w:line="360" w:lineRule="auto"/>
        <w:ind w:left="850" w:hanging="510"/>
        <w:jc w:val="both"/>
        <w:rPr>
          <w:rFonts w:ascii="Arial Narrow" w:hAnsi="Arial Narrow"/>
        </w:rPr>
      </w:pPr>
      <w:r>
        <w:rPr>
          <w:rFonts w:ascii="Arial Narrow" w:hAnsi="Arial Narrow"/>
        </w:rPr>
        <w:tab/>
        <w:t xml:space="preserve">Obecnie wskazana działka jest działką niezabudowaną. Od wschodniej strony przez działkę przechodzą dwa gazociągi. Zgodnie z rysunkiem planu wyznacza się strefę ograniczonego użytkowania wzdłuż podziemnych gazociągów o szerokości obustronnie po 25 m licząc od osi </w:t>
      </w:r>
      <w:r>
        <w:rPr>
          <w:rFonts w:ascii="Arial Narrow" w:hAnsi="Arial Narrow"/>
        </w:rPr>
        <w:lastRenderedPageBreak/>
        <w:t xml:space="preserve">gazociągu DN 400. W strefach tych jest zakaz lokalizacji budynków . W odległości 3 m od gazociągów obowiązuje również całkowity zakaz </w:t>
      </w:r>
      <w:proofErr w:type="spellStart"/>
      <w:r>
        <w:rPr>
          <w:rFonts w:ascii="Arial Narrow" w:hAnsi="Arial Narrow"/>
        </w:rPr>
        <w:t>nasadzeń</w:t>
      </w:r>
      <w:proofErr w:type="spellEnd"/>
      <w:r>
        <w:rPr>
          <w:rFonts w:ascii="Arial Narrow" w:hAnsi="Arial Narrow"/>
        </w:rPr>
        <w:t xml:space="preserve"> zieleni wysokiej.</w:t>
      </w:r>
    </w:p>
    <w:p w14:paraId="67E5B0CD" w14:textId="77777777" w:rsidR="0073138E" w:rsidRDefault="00D72DAE">
      <w:pPr>
        <w:pStyle w:val="Standard"/>
        <w:spacing w:line="360" w:lineRule="auto"/>
        <w:ind w:left="850" w:hanging="510"/>
        <w:jc w:val="both"/>
        <w:rPr>
          <w:rFonts w:ascii="Arial Narrow" w:hAnsi="Arial Narrow"/>
        </w:rPr>
      </w:pPr>
      <w:r>
        <w:rPr>
          <w:rFonts w:ascii="Arial Narrow" w:hAnsi="Arial Narrow"/>
        </w:rPr>
        <w:t xml:space="preserve"> </w:t>
      </w:r>
      <w:r>
        <w:rPr>
          <w:rFonts w:ascii="Arial Narrow" w:hAnsi="Arial Narrow"/>
        </w:rPr>
        <w:tab/>
        <w:t xml:space="preserve">Na śladzie gazociągu znajduje się napowietrzna linia EE SN o napięciu 15 </w:t>
      </w:r>
      <w:proofErr w:type="spellStart"/>
      <w:r>
        <w:rPr>
          <w:rFonts w:ascii="Arial Narrow" w:hAnsi="Arial Narrow"/>
        </w:rPr>
        <w:t>kV</w:t>
      </w:r>
      <w:proofErr w:type="spellEnd"/>
      <w:r>
        <w:rPr>
          <w:rFonts w:ascii="Arial Narrow" w:hAnsi="Arial Narrow"/>
        </w:rPr>
        <w:t>. W odległości 6,5 m od osi linii energetycznej obowiązuje również strefa ograniczonego użytkowania.</w:t>
      </w:r>
    </w:p>
    <w:p w14:paraId="71BC8DA0" w14:textId="77777777" w:rsidR="0073138E" w:rsidRDefault="00D72DAE">
      <w:pPr>
        <w:pStyle w:val="Standard"/>
        <w:spacing w:line="360" w:lineRule="auto"/>
        <w:ind w:left="850" w:hanging="510"/>
        <w:jc w:val="both"/>
        <w:rPr>
          <w:rFonts w:hint="eastAsia"/>
        </w:rPr>
      </w:pPr>
      <w:r>
        <w:rPr>
          <w:rFonts w:ascii="Arial Narrow" w:hAnsi="Arial Narrow"/>
        </w:rPr>
        <w:tab/>
        <w:t xml:space="preserve">Działka obecnie wpisana jest jako klaso użytek </w:t>
      </w:r>
      <w:r>
        <w:rPr>
          <w:rFonts w:ascii="Arial Narrow" w:hAnsi="Arial Narrow"/>
          <w:b/>
          <w:bCs/>
        </w:rPr>
        <w:t xml:space="preserve">RVI . </w:t>
      </w:r>
      <w:r>
        <w:rPr>
          <w:rFonts w:ascii="Arial Narrow" w:hAnsi="Arial Narrow"/>
        </w:rPr>
        <w:t>Obecnie na działce znajduje się szereg drzew iglastych.  Od północy działka ma zapewniony dostęp do drogi z działki o nr ewidencyjnym 166/2. Od strony zachodniej wskazana działka graniczy z drogą wojewódzką nr 91. Od wschodu działka graniczy z działką  budowlaną o numerze ewidencyjnym 308 . Na działce 308 znajdują się budynki inwentarskie.</w:t>
      </w:r>
    </w:p>
    <w:p w14:paraId="69921534" w14:textId="77777777" w:rsidR="0073138E" w:rsidRDefault="0073138E">
      <w:pPr>
        <w:pStyle w:val="Standard"/>
        <w:spacing w:line="360" w:lineRule="auto"/>
        <w:ind w:left="850" w:hanging="510"/>
        <w:jc w:val="both"/>
        <w:rPr>
          <w:rFonts w:ascii="Arial Narrow" w:hAnsi="Arial Narrow"/>
          <w:b/>
          <w:bCs/>
        </w:rPr>
      </w:pPr>
    </w:p>
    <w:p w14:paraId="24446341" w14:textId="77777777" w:rsidR="0073138E" w:rsidRDefault="00D72DAE">
      <w:pPr>
        <w:pStyle w:val="INDEKSWM"/>
        <w:numPr>
          <w:ilvl w:val="0"/>
          <w:numId w:val="2"/>
        </w:numPr>
      </w:pPr>
      <w:r>
        <w:t>Opis założeń funkcjonalno – użytkowych budynku świetlicy.</w:t>
      </w:r>
    </w:p>
    <w:p w14:paraId="6EA075A6" w14:textId="77777777" w:rsidR="0073138E" w:rsidRDefault="00D72DAE">
      <w:pPr>
        <w:pStyle w:val="Standard"/>
        <w:spacing w:line="360" w:lineRule="auto"/>
        <w:ind w:left="850" w:hanging="510"/>
        <w:jc w:val="both"/>
        <w:rPr>
          <w:rFonts w:ascii="Arial Narrow" w:hAnsi="Arial Narrow"/>
        </w:rPr>
      </w:pPr>
      <w:r>
        <w:rPr>
          <w:rFonts w:ascii="Arial Narrow" w:hAnsi="Arial Narrow"/>
        </w:rPr>
        <w:tab/>
        <w:t>Budynek świetlicy wiejskiej ma być obiektem poprawiającym warunki życia lokalnej społeczności wraz z zapewnieniem miejsca na spotkania i organizowanie uroczystości okolicznościowych.</w:t>
      </w:r>
    </w:p>
    <w:p w14:paraId="1CCE549F" w14:textId="77777777" w:rsidR="0073138E" w:rsidRDefault="00D72DAE">
      <w:pPr>
        <w:pStyle w:val="Standard"/>
        <w:spacing w:line="360" w:lineRule="auto"/>
        <w:ind w:left="850" w:hanging="510"/>
        <w:jc w:val="both"/>
        <w:rPr>
          <w:rFonts w:ascii="Arial Narrow" w:hAnsi="Arial Narrow"/>
        </w:rPr>
      </w:pPr>
      <w:r>
        <w:rPr>
          <w:rFonts w:ascii="Arial Narrow" w:hAnsi="Arial Narrow"/>
        </w:rPr>
        <w:tab/>
        <w:t xml:space="preserve">W ramach zadania projektowo – budowlanego założono wykonanie budynku jednokondygnacyjnego  którego zwieńczeniem będzie stropodach wentylowany. W budynku przewidziano wykonanie sali głównej mogącej pomieścić ok 49 osób. Dla zapewnienia obsługi sanitarnej należy zaprojektować odpowiednią ilość toalet w tym zapewnić toaletę dla osób z upośledzeniem ruchowym i dla pracownika obiektu. W obiekcie nie przewidziano kuchni. Jako zapewnienie obsługi gastronomicznej przyjęto obsługę </w:t>
      </w:r>
      <w:proofErr w:type="spellStart"/>
      <w:r>
        <w:rPr>
          <w:rFonts w:ascii="Arial Narrow" w:hAnsi="Arial Narrow"/>
        </w:rPr>
        <w:t>kateringową</w:t>
      </w:r>
      <w:proofErr w:type="spellEnd"/>
      <w:r>
        <w:rPr>
          <w:rFonts w:ascii="Arial Narrow" w:hAnsi="Arial Narrow"/>
        </w:rPr>
        <w:t xml:space="preserve"> co zapewnią dwa pomieszczenia rozdzielni i zmywalni. W celu zapewnienia komfortu użytkowania obiektu przewidziano miejsce magazynowe w kotłowni na krzesła i stoły.</w:t>
      </w:r>
    </w:p>
    <w:p w14:paraId="32912038" w14:textId="77777777" w:rsidR="0073138E" w:rsidRDefault="00D72DAE">
      <w:pPr>
        <w:pStyle w:val="Standard"/>
        <w:spacing w:line="360" w:lineRule="auto"/>
        <w:ind w:left="850" w:hanging="510"/>
        <w:jc w:val="both"/>
        <w:rPr>
          <w:rFonts w:ascii="Arial Narrow" w:hAnsi="Arial Narrow"/>
        </w:rPr>
      </w:pPr>
      <w:r>
        <w:rPr>
          <w:rFonts w:ascii="Arial Narrow" w:hAnsi="Arial Narrow"/>
        </w:rPr>
        <w:tab/>
        <w:t>W budynku należy zapewnić odpowiednią oświetlenie naturalne i sztuczne. Standard wykończenia pomieszczeń – dostosować do charakteru pomieszczenia, wymogów użytkowych i estetycznych. Realizacja zadania umożliwi spełnienie aktualnych wymagań:</w:t>
      </w:r>
    </w:p>
    <w:p w14:paraId="048DD0A0" w14:textId="77777777" w:rsidR="0073138E" w:rsidRDefault="00D72DAE">
      <w:pPr>
        <w:pStyle w:val="Standard"/>
        <w:spacing w:line="360" w:lineRule="auto"/>
        <w:ind w:left="1531" w:hanging="227"/>
        <w:jc w:val="both"/>
        <w:rPr>
          <w:rFonts w:ascii="Arial Narrow" w:hAnsi="Arial Narrow"/>
        </w:rPr>
      </w:pPr>
      <w:r>
        <w:rPr>
          <w:rFonts w:ascii="Arial Narrow" w:hAnsi="Arial Narrow"/>
        </w:rPr>
        <w:t>− funkcjonalnych, użytkowych i technicznych ,</w:t>
      </w:r>
    </w:p>
    <w:p w14:paraId="4F893A27" w14:textId="77777777" w:rsidR="0073138E" w:rsidRDefault="00D72DAE">
      <w:pPr>
        <w:pStyle w:val="Standard"/>
        <w:spacing w:line="360" w:lineRule="auto"/>
        <w:ind w:left="1531" w:hanging="227"/>
        <w:jc w:val="both"/>
        <w:rPr>
          <w:rFonts w:ascii="Arial Narrow" w:hAnsi="Arial Narrow"/>
        </w:rPr>
      </w:pPr>
      <w:r>
        <w:rPr>
          <w:rFonts w:ascii="Arial Narrow" w:hAnsi="Arial Narrow"/>
        </w:rPr>
        <w:t xml:space="preserve">− dotyczących zapewnienia dostępności dla osób o ograniczonej zdolności poruszania się (z niepełnosprawnościami i starszych),  </w:t>
      </w:r>
    </w:p>
    <w:p w14:paraId="5E88D491" w14:textId="77777777" w:rsidR="0073138E" w:rsidRDefault="00D72DAE">
      <w:pPr>
        <w:pStyle w:val="Standard"/>
        <w:spacing w:line="360" w:lineRule="auto"/>
        <w:ind w:left="1531" w:hanging="227"/>
        <w:jc w:val="both"/>
        <w:rPr>
          <w:rFonts w:ascii="Arial Narrow" w:hAnsi="Arial Narrow"/>
        </w:rPr>
      </w:pPr>
      <w:r>
        <w:rPr>
          <w:rFonts w:ascii="Arial Narrow" w:hAnsi="Arial Narrow"/>
        </w:rPr>
        <w:t>− w zakresie ochrony przeciwpożarowej terenu i budynku,</w:t>
      </w:r>
    </w:p>
    <w:p w14:paraId="424F95D1" w14:textId="77777777" w:rsidR="0073138E" w:rsidRDefault="00D72DAE">
      <w:pPr>
        <w:pStyle w:val="Standard"/>
        <w:spacing w:line="360" w:lineRule="auto"/>
        <w:ind w:left="1531" w:hanging="227"/>
        <w:jc w:val="both"/>
        <w:rPr>
          <w:rFonts w:ascii="Arial Narrow" w:hAnsi="Arial Narrow"/>
        </w:rPr>
      </w:pPr>
      <w:r>
        <w:rPr>
          <w:rFonts w:ascii="Arial Narrow" w:hAnsi="Arial Narrow"/>
        </w:rPr>
        <w:t>− dotyczących bezpieczeństwa i higieny pracy w obiekcie,</w:t>
      </w:r>
    </w:p>
    <w:p w14:paraId="02335649" w14:textId="77777777" w:rsidR="0073138E" w:rsidRDefault="00D72DAE">
      <w:pPr>
        <w:pStyle w:val="Standard"/>
        <w:spacing w:line="360" w:lineRule="auto"/>
        <w:ind w:left="1531" w:hanging="227"/>
        <w:jc w:val="both"/>
        <w:rPr>
          <w:rFonts w:ascii="Arial Narrow" w:hAnsi="Arial Narrow"/>
        </w:rPr>
      </w:pPr>
      <w:r>
        <w:rPr>
          <w:rFonts w:ascii="Arial Narrow" w:hAnsi="Arial Narrow"/>
        </w:rPr>
        <w:t xml:space="preserve">− wynikających z przepisów </w:t>
      </w:r>
      <w:proofErr w:type="spellStart"/>
      <w:r>
        <w:rPr>
          <w:rFonts w:ascii="Arial Narrow" w:hAnsi="Arial Narrow"/>
        </w:rPr>
        <w:t>higieniczno</w:t>
      </w:r>
      <w:proofErr w:type="spellEnd"/>
      <w:r>
        <w:rPr>
          <w:rFonts w:ascii="Arial Narrow" w:hAnsi="Arial Narrow"/>
        </w:rPr>
        <w:t xml:space="preserve"> – sanitarnych,</w:t>
      </w:r>
    </w:p>
    <w:p w14:paraId="0681DC74" w14:textId="77777777" w:rsidR="0073138E" w:rsidRDefault="00D72DAE">
      <w:pPr>
        <w:pStyle w:val="Standard"/>
        <w:spacing w:line="360" w:lineRule="auto"/>
        <w:ind w:left="1531" w:hanging="227"/>
        <w:jc w:val="both"/>
        <w:rPr>
          <w:rFonts w:ascii="Arial Narrow" w:hAnsi="Arial Narrow"/>
        </w:rPr>
      </w:pPr>
      <w:r>
        <w:rPr>
          <w:rFonts w:ascii="Arial Narrow" w:hAnsi="Arial Narrow"/>
        </w:rPr>
        <w:t>− wynikających z Rozporządzenia Ministra Infrastruktury w sprawie warunków technicznych, jakim powinny odpowiadać budynki i ich usytuowanie,</w:t>
      </w:r>
    </w:p>
    <w:p w14:paraId="3EF30EE2" w14:textId="77777777" w:rsidR="0073138E" w:rsidRDefault="00D72DAE">
      <w:pPr>
        <w:pStyle w:val="Standard"/>
        <w:spacing w:line="360" w:lineRule="auto"/>
        <w:ind w:left="1531" w:hanging="227"/>
        <w:jc w:val="both"/>
        <w:rPr>
          <w:rFonts w:ascii="Arial Narrow" w:hAnsi="Arial Narrow"/>
        </w:rPr>
      </w:pPr>
      <w:r>
        <w:rPr>
          <w:rFonts w:ascii="Arial Narrow" w:hAnsi="Arial Narrow"/>
        </w:rPr>
        <w:t>− innych zgodnie z obowiązującymi przepisami.</w:t>
      </w:r>
    </w:p>
    <w:p w14:paraId="0D8EBC2D" w14:textId="77777777" w:rsidR="0073138E" w:rsidRDefault="00D72DAE">
      <w:pPr>
        <w:pStyle w:val="Standard"/>
        <w:spacing w:line="360" w:lineRule="auto"/>
        <w:ind w:left="850" w:hanging="510"/>
        <w:jc w:val="both"/>
        <w:rPr>
          <w:rFonts w:ascii="Arial Narrow" w:hAnsi="Arial Narrow"/>
        </w:rPr>
      </w:pPr>
      <w:r>
        <w:rPr>
          <w:rFonts w:ascii="Arial Narrow" w:hAnsi="Arial Narrow"/>
        </w:rPr>
        <w:tab/>
        <w:t xml:space="preserve">W ramach zadania należy przewidzieć wykonanie instalacji </w:t>
      </w:r>
      <w:proofErr w:type="spellStart"/>
      <w:r>
        <w:rPr>
          <w:rFonts w:ascii="Arial Narrow" w:hAnsi="Arial Narrow"/>
        </w:rPr>
        <w:t>wodno</w:t>
      </w:r>
      <w:proofErr w:type="spellEnd"/>
      <w:r>
        <w:rPr>
          <w:rFonts w:ascii="Arial Narrow" w:hAnsi="Arial Narrow"/>
        </w:rPr>
        <w:t xml:space="preserve"> – kanalizacyjnej, instalacji energetycznej wraz z instalacjami </w:t>
      </w:r>
      <w:proofErr w:type="spellStart"/>
      <w:r>
        <w:rPr>
          <w:rFonts w:ascii="Arial Narrow" w:hAnsi="Arial Narrow"/>
        </w:rPr>
        <w:t>niskopradowymi</w:t>
      </w:r>
      <w:proofErr w:type="spellEnd"/>
      <w:r>
        <w:rPr>
          <w:rFonts w:ascii="Arial Narrow" w:hAnsi="Arial Narrow"/>
        </w:rPr>
        <w:t xml:space="preserve"> typu LAN w pomieszczeniu pokoju obsługi. Jako </w:t>
      </w:r>
      <w:r>
        <w:rPr>
          <w:rFonts w:ascii="Arial Narrow" w:hAnsi="Arial Narrow"/>
        </w:rPr>
        <w:lastRenderedPageBreak/>
        <w:t>czynnik grzewczy planuje się wykonanie pompy ciepła, której min. 50% zapotrzebowania na energię elektryczną będzie zaspokojone z paneli fotowoltaicznych zlokalizowanych na dachu budynku.</w:t>
      </w:r>
    </w:p>
    <w:p w14:paraId="37D5CADD" w14:textId="77777777" w:rsidR="0073138E" w:rsidRDefault="00D72DAE">
      <w:pPr>
        <w:pStyle w:val="Standard"/>
        <w:spacing w:line="360" w:lineRule="auto"/>
        <w:ind w:left="850" w:hanging="510"/>
        <w:jc w:val="both"/>
        <w:rPr>
          <w:rFonts w:hint="eastAsia"/>
        </w:rPr>
      </w:pPr>
      <w:r>
        <w:rPr>
          <w:rFonts w:ascii="Arial Narrow" w:hAnsi="Arial Narrow"/>
        </w:rPr>
        <w:tab/>
        <w:t xml:space="preserve">Jako zagospodarowanie terenu , projektant oraz wykonawca musi przewidzieć wykonanie niezbędnej ilości terenów utwardzonych w postaci tarasów, chodników i dróg dojazdowych. Jako minimalna ilość miejsc postojowych przy założonym gabarycie obiektu przyjęto 7 , w tym jedno miejsce postojowe dla osoby z upośledzeniem ruchowym. W ramach prac niezbędne jest wykonanie szczelnego szamba lub „przydomowej oczyszczalni ścieków”, oraz wykonanie przyłącza dla wody pitnej zgodnie z wydanymi warunkami przyłączenia znak sprawy </w:t>
      </w:r>
      <w:r>
        <w:rPr>
          <w:rFonts w:ascii="Arial Narrow" w:hAnsi="Arial Narrow"/>
          <w:b/>
          <w:bCs/>
        </w:rPr>
        <w:t>RUG.7031.W.66.2021 z dnia 11 października 2021 roku (ZAŁĄCZNIK 3)</w:t>
      </w:r>
      <w:r>
        <w:rPr>
          <w:rFonts w:ascii="Arial Narrow" w:hAnsi="Arial Narrow"/>
        </w:rPr>
        <w:t>.</w:t>
      </w:r>
    </w:p>
    <w:p w14:paraId="1FD442D3" w14:textId="77777777" w:rsidR="0073138E" w:rsidRDefault="0073138E">
      <w:pPr>
        <w:pStyle w:val="Standard"/>
        <w:spacing w:line="360" w:lineRule="auto"/>
        <w:ind w:left="850" w:hanging="510"/>
        <w:jc w:val="both"/>
        <w:rPr>
          <w:rFonts w:ascii="Arial Narrow" w:hAnsi="Arial Narrow"/>
        </w:rPr>
      </w:pPr>
    </w:p>
    <w:p w14:paraId="2D145785" w14:textId="77777777" w:rsidR="0073138E" w:rsidRDefault="00D72DAE">
      <w:pPr>
        <w:pStyle w:val="INDEKSWM"/>
        <w:numPr>
          <w:ilvl w:val="0"/>
          <w:numId w:val="2"/>
        </w:numPr>
      </w:pPr>
      <w:r>
        <w:t>Dane techniczne projektowanego budynku</w:t>
      </w:r>
    </w:p>
    <w:p w14:paraId="006E4C02" w14:textId="77777777" w:rsidR="0073138E" w:rsidRDefault="00D72DAE">
      <w:pPr>
        <w:pStyle w:val="Standard"/>
        <w:spacing w:line="360" w:lineRule="auto"/>
        <w:ind w:left="850" w:hanging="510"/>
        <w:jc w:val="both"/>
        <w:rPr>
          <w:rFonts w:ascii="Arial Narrow" w:hAnsi="Arial Narrow"/>
        </w:rPr>
      </w:pPr>
      <w:r>
        <w:rPr>
          <w:rFonts w:ascii="Arial Narrow" w:hAnsi="Arial Narrow"/>
        </w:rPr>
        <w:tab/>
        <w:t xml:space="preserve">Oczekiwaniem Zamawiającego jest otrzymanie wielobranżowej dokumentacji projektowo – kosztorysowej oraz wykonanie robót budowlanych w zakresie budowy budynku świetlicy wiejskiej we wsi Brzoza, ul. Ciechocińska 22, zgodnie z obowiązującymi przepisami: </w:t>
      </w:r>
      <w:proofErr w:type="spellStart"/>
      <w:r>
        <w:rPr>
          <w:rFonts w:ascii="Arial Narrow" w:hAnsi="Arial Narrow"/>
        </w:rPr>
        <w:t>techniczno</w:t>
      </w:r>
      <w:proofErr w:type="spellEnd"/>
      <w:r>
        <w:rPr>
          <w:rFonts w:ascii="Arial Narrow" w:hAnsi="Arial Narrow"/>
        </w:rPr>
        <w:t xml:space="preserve"> – budowlanymi, </w:t>
      </w:r>
      <w:proofErr w:type="spellStart"/>
      <w:r>
        <w:rPr>
          <w:rFonts w:ascii="Arial Narrow" w:hAnsi="Arial Narrow"/>
        </w:rPr>
        <w:t>higieniczno</w:t>
      </w:r>
      <w:proofErr w:type="spellEnd"/>
      <w:r>
        <w:rPr>
          <w:rFonts w:ascii="Arial Narrow" w:hAnsi="Arial Narrow"/>
        </w:rPr>
        <w:t xml:space="preserve"> – sanitarnymi, bhp i ergonomii pracy, przeciwpożarowymi. Jednocześnie, poza osiągnięciem niżej wykazanych powierzchni budynku, założeniem jest uzyskanie efektów estetycznych i funkcjonalnych, oraz równowagi energetycznej wskazanej jako zapotrzebowanie min. 50% zapotrzebowania energetycznego pochodzących z odnawialnych źródeł energii.</w:t>
      </w:r>
    </w:p>
    <w:p w14:paraId="22668F2B" w14:textId="77907CEF" w:rsidR="0073138E" w:rsidRDefault="00D72DAE">
      <w:pPr>
        <w:pStyle w:val="Standard"/>
        <w:spacing w:line="360" w:lineRule="auto"/>
        <w:ind w:left="850" w:hanging="510"/>
        <w:jc w:val="both"/>
        <w:rPr>
          <w:rFonts w:ascii="Arial Narrow" w:hAnsi="Arial Narrow"/>
        </w:rPr>
      </w:pPr>
      <w:r>
        <w:rPr>
          <w:rFonts w:ascii="Arial Narrow" w:hAnsi="Arial Narrow"/>
        </w:rPr>
        <w:tab/>
      </w:r>
    </w:p>
    <w:p w14:paraId="538F1F11" w14:textId="77777777" w:rsidR="0073138E" w:rsidRDefault="00D72DAE">
      <w:pPr>
        <w:pStyle w:val="Tekstpodstawowy"/>
        <w:jc w:val="center"/>
        <w:rPr>
          <w:rFonts w:ascii="Arial Narrow" w:hAnsi="Arial Narrow"/>
          <w:b/>
          <w:bCs/>
          <w:sz w:val="28"/>
          <w:szCs w:val="28"/>
        </w:rPr>
      </w:pPr>
      <w:r>
        <w:rPr>
          <w:rFonts w:ascii="Arial Narrow" w:hAnsi="Arial Narrow"/>
          <w:b/>
          <w:bCs/>
          <w:sz w:val="28"/>
          <w:szCs w:val="28"/>
        </w:rPr>
        <w:t xml:space="preserve">ZESTWIENIE POWIERZCHNI </w:t>
      </w:r>
    </w:p>
    <w:p w14:paraId="34A7A83B" w14:textId="77777777" w:rsidR="0073138E" w:rsidRDefault="0073138E">
      <w:pPr>
        <w:pStyle w:val="Tekstpodstawowy"/>
        <w:rPr>
          <w:rFonts w:ascii="Arial Narrow" w:hAnsi="Arial Narrow"/>
          <w:b/>
          <w:bCs/>
          <w:sz w:val="28"/>
          <w:szCs w:val="28"/>
        </w:rPr>
      </w:pPr>
    </w:p>
    <w:tbl>
      <w:tblPr>
        <w:tblW w:w="9634" w:type="dxa"/>
        <w:tblCellMar>
          <w:left w:w="10" w:type="dxa"/>
          <w:right w:w="10" w:type="dxa"/>
        </w:tblCellMar>
        <w:tblLook w:val="0000" w:firstRow="0" w:lastRow="0" w:firstColumn="0" w:lastColumn="0" w:noHBand="0" w:noVBand="0"/>
      </w:tblPr>
      <w:tblGrid>
        <w:gridCol w:w="2733"/>
        <w:gridCol w:w="3315"/>
        <w:gridCol w:w="3586"/>
      </w:tblGrid>
      <w:tr w:rsidR="0073138E" w14:paraId="10C339B2" w14:textId="77777777">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DA186" w14:textId="77777777" w:rsidR="0073138E" w:rsidRDefault="00D72DAE">
            <w:pPr>
              <w:jc w:val="center"/>
              <w:rPr>
                <w:rFonts w:ascii="Arial Narrow" w:hAnsi="Arial Narrow"/>
                <w:bCs/>
                <w:sz w:val="28"/>
                <w:szCs w:val="28"/>
              </w:rPr>
            </w:pPr>
            <w:r>
              <w:rPr>
                <w:rFonts w:ascii="Arial Narrow" w:hAnsi="Arial Narrow"/>
                <w:bCs/>
                <w:sz w:val="28"/>
                <w:szCs w:val="28"/>
              </w:rPr>
              <w:t>pomieszczenia</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A4D1A" w14:textId="77777777" w:rsidR="0073138E" w:rsidRDefault="00D72DAE">
            <w:pPr>
              <w:jc w:val="center"/>
              <w:rPr>
                <w:rFonts w:ascii="Arial Narrow" w:hAnsi="Arial Narrow"/>
                <w:sz w:val="28"/>
                <w:szCs w:val="28"/>
              </w:rPr>
            </w:pPr>
            <w:r>
              <w:rPr>
                <w:rFonts w:ascii="Arial Narrow" w:hAnsi="Arial Narrow"/>
                <w:sz w:val="28"/>
                <w:szCs w:val="28"/>
              </w:rPr>
              <w:t>funkcja</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C937F" w14:textId="77777777" w:rsidR="0073138E" w:rsidRDefault="00D72DAE">
            <w:pPr>
              <w:jc w:val="center"/>
              <w:rPr>
                <w:rFonts w:hint="eastAsia"/>
              </w:rPr>
            </w:pPr>
            <w:r>
              <w:rPr>
                <w:rFonts w:ascii="Arial Narrow" w:hAnsi="Arial Narrow"/>
                <w:sz w:val="28"/>
                <w:szCs w:val="28"/>
              </w:rPr>
              <w:t>powierzchnia m</w:t>
            </w:r>
            <w:r>
              <w:rPr>
                <w:rStyle w:val="Odwoanieprzypisukocowego"/>
                <w:rFonts w:ascii="Arial Narrow" w:hAnsi="Arial Narrow"/>
                <w:sz w:val="28"/>
                <w:szCs w:val="28"/>
              </w:rPr>
              <w:endnoteReference w:customMarkFollows="1" w:id="1"/>
              <w:t>2</w:t>
            </w:r>
          </w:p>
        </w:tc>
      </w:tr>
      <w:tr w:rsidR="0073138E" w14:paraId="20730978" w14:textId="77777777">
        <w:trPr>
          <w:trHeight w:val="160"/>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90AE0" w14:textId="77777777" w:rsidR="0073138E" w:rsidRDefault="00D72DAE">
            <w:pPr>
              <w:jc w:val="center"/>
              <w:rPr>
                <w:rFonts w:hint="eastAsia"/>
              </w:rPr>
            </w:pPr>
            <w:r>
              <w:rPr>
                <w:rFonts w:ascii="Arial Narrow" w:hAnsi="Arial Narrow"/>
                <w:b/>
                <w:bCs/>
                <w:sz w:val="28"/>
                <w:szCs w:val="28"/>
              </w:rPr>
              <w:t>parter</w:t>
            </w:r>
          </w:p>
        </w:tc>
      </w:tr>
      <w:tr w:rsidR="0073138E" w14:paraId="078C0906"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F0F1E" w14:textId="77777777" w:rsidR="0073138E" w:rsidRDefault="00D72DAE">
            <w:pPr>
              <w:jc w:val="center"/>
              <w:rPr>
                <w:rFonts w:ascii="Arial Narrow" w:hAnsi="Arial Narrow"/>
                <w:sz w:val="28"/>
                <w:szCs w:val="28"/>
              </w:rPr>
            </w:pPr>
            <w:r>
              <w:rPr>
                <w:rFonts w:ascii="Arial Narrow" w:hAnsi="Arial Narrow"/>
                <w:sz w:val="28"/>
                <w:szCs w:val="28"/>
              </w:rPr>
              <w:t>nr 01</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3D987" w14:textId="77777777" w:rsidR="0073138E" w:rsidRDefault="00D72DAE">
            <w:pPr>
              <w:jc w:val="center"/>
              <w:rPr>
                <w:rFonts w:ascii="Arial Narrow" w:hAnsi="Arial Narrow"/>
                <w:sz w:val="28"/>
                <w:szCs w:val="28"/>
              </w:rPr>
            </w:pPr>
            <w:r>
              <w:rPr>
                <w:rFonts w:ascii="Arial Narrow" w:hAnsi="Arial Narrow"/>
                <w:sz w:val="28"/>
                <w:szCs w:val="28"/>
              </w:rPr>
              <w:t>Sala/ komunikacja</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CCB9D" w14:textId="77777777" w:rsidR="0073138E" w:rsidRDefault="00D72DAE">
            <w:pPr>
              <w:jc w:val="center"/>
              <w:rPr>
                <w:rFonts w:ascii="Arial Narrow" w:hAnsi="Arial Narrow"/>
                <w:sz w:val="28"/>
                <w:szCs w:val="28"/>
              </w:rPr>
            </w:pPr>
            <w:r>
              <w:rPr>
                <w:rFonts w:ascii="Arial Narrow" w:hAnsi="Arial Narrow"/>
                <w:sz w:val="28"/>
                <w:szCs w:val="28"/>
              </w:rPr>
              <w:t>92,12m²</w:t>
            </w:r>
          </w:p>
        </w:tc>
      </w:tr>
      <w:tr w:rsidR="0073138E" w14:paraId="30ECDD1B"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2ED7E" w14:textId="77777777" w:rsidR="0073138E" w:rsidRDefault="00D72DAE">
            <w:pPr>
              <w:jc w:val="center"/>
              <w:rPr>
                <w:rFonts w:ascii="Arial Narrow" w:hAnsi="Arial Narrow"/>
                <w:sz w:val="28"/>
                <w:szCs w:val="28"/>
              </w:rPr>
            </w:pPr>
            <w:r>
              <w:rPr>
                <w:rFonts w:ascii="Arial Narrow" w:hAnsi="Arial Narrow"/>
                <w:sz w:val="28"/>
                <w:szCs w:val="28"/>
              </w:rPr>
              <w:t>nr 02</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DCB18" w14:textId="77777777" w:rsidR="0073138E" w:rsidRDefault="00D72DAE">
            <w:pPr>
              <w:jc w:val="center"/>
              <w:rPr>
                <w:rFonts w:ascii="Arial Narrow" w:hAnsi="Arial Narrow"/>
                <w:sz w:val="28"/>
                <w:szCs w:val="28"/>
              </w:rPr>
            </w:pPr>
            <w:r>
              <w:rPr>
                <w:rFonts w:ascii="Arial Narrow" w:hAnsi="Arial Narrow"/>
                <w:sz w:val="28"/>
                <w:szCs w:val="28"/>
              </w:rPr>
              <w:t>Przedsionek</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54D22" w14:textId="77777777" w:rsidR="0073138E" w:rsidRDefault="00D72DAE">
            <w:pPr>
              <w:jc w:val="center"/>
              <w:rPr>
                <w:rFonts w:ascii="Arial Narrow" w:hAnsi="Arial Narrow"/>
                <w:sz w:val="28"/>
                <w:szCs w:val="28"/>
              </w:rPr>
            </w:pPr>
            <w:r>
              <w:rPr>
                <w:rFonts w:ascii="Arial Narrow" w:hAnsi="Arial Narrow"/>
                <w:sz w:val="28"/>
                <w:szCs w:val="28"/>
              </w:rPr>
              <w:t>6,29m²</w:t>
            </w:r>
          </w:p>
        </w:tc>
      </w:tr>
      <w:tr w:rsidR="0073138E" w14:paraId="1CE2DF55"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B20CA" w14:textId="77777777" w:rsidR="0073138E" w:rsidRDefault="00D72DAE">
            <w:pPr>
              <w:jc w:val="center"/>
              <w:rPr>
                <w:rFonts w:ascii="Arial Narrow" w:hAnsi="Arial Narrow"/>
                <w:sz w:val="28"/>
                <w:szCs w:val="28"/>
              </w:rPr>
            </w:pPr>
            <w:r>
              <w:rPr>
                <w:rFonts w:ascii="Arial Narrow" w:hAnsi="Arial Narrow"/>
                <w:sz w:val="28"/>
                <w:szCs w:val="28"/>
              </w:rPr>
              <w:t>nr 03</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59FE8" w14:textId="77777777" w:rsidR="0073138E" w:rsidRDefault="00D72DAE">
            <w:pPr>
              <w:jc w:val="center"/>
              <w:rPr>
                <w:rFonts w:ascii="Arial Narrow" w:hAnsi="Arial Narrow"/>
                <w:sz w:val="28"/>
                <w:szCs w:val="28"/>
              </w:rPr>
            </w:pPr>
            <w:r>
              <w:rPr>
                <w:rFonts w:ascii="Arial Narrow" w:hAnsi="Arial Narrow"/>
                <w:sz w:val="28"/>
                <w:szCs w:val="28"/>
              </w:rPr>
              <w:t>WC niepełnosprawni/ męskie</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43571" w14:textId="77777777" w:rsidR="0073138E" w:rsidRDefault="00D72DAE">
            <w:pPr>
              <w:jc w:val="center"/>
              <w:rPr>
                <w:rFonts w:ascii="Arial Narrow" w:hAnsi="Arial Narrow"/>
                <w:sz w:val="28"/>
                <w:szCs w:val="28"/>
              </w:rPr>
            </w:pPr>
            <w:r>
              <w:rPr>
                <w:rFonts w:ascii="Arial Narrow" w:hAnsi="Arial Narrow"/>
                <w:sz w:val="28"/>
                <w:szCs w:val="28"/>
              </w:rPr>
              <w:t>5,55m²</w:t>
            </w:r>
          </w:p>
        </w:tc>
      </w:tr>
      <w:tr w:rsidR="0073138E" w14:paraId="684C443F"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E8AF5" w14:textId="77777777" w:rsidR="0073138E" w:rsidRDefault="00D72DAE">
            <w:pPr>
              <w:jc w:val="center"/>
              <w:rPr>
                <w:rFonts w:ascii="Arial Narrow" w:hAnsi="Arial Narrow"/>
                <w:sz w:val="28"/>
                <w:szCs w:val="28"/>
              </w:rPr>
            </w:pPr>
            <w:r>
              <w:rPr>
                <w:rFonts w:ascii="Arial Narrow" w:hAnsi="Arial Narrow"/>
                <w:sz w:val="28"/>
                <w:szCs w:val="28"/>
              </w:rPr>
              <w:t>nr 04</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5B2FE" w14:textId="77777777" w:rsidR="0073138E" w:rsidRDefault="00D72DAE">
            <w:pPr>
              <w:jc w:val="center"/>
              <w:rPr>
                <w:rFonts w:ascii="Arial Narrow" w:hAnsi="Arial Narrow"/>
                <w:sz w:val="28"/>
                <w:szCs w:val="28"/>
              </w:rPr>
            </w:pPr>
            <w:r>
              <w:rPr>
                <w:rFonts w:ascii="Arial Narrow" w:hAnsi="Arial Narrow"/>
                <w:sz w:val="28"/>
                <w:szCs w:val="28"/>
              </w:rPr>
              <w:t>WC damskie</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099E2" w14:textId="77777777" w:rsidR="0073138E" w:rsidRDefault="00D72DAE">
            <w:pPr>
              <w:jc w:val="center"/>
              <w:rPr>
                <w:rFonts w:ascii="Arial Narrow" w:hAnsi="Arial Narrow"/>
                <w:sz w:val="28"/>
                <w:szCs w:val="28"/>
              </w:rPr>
            </w:pPr>
            <w:r>
              <w:rPr>
                <w:rFonts w:ascii="Arial Narrow" w:hAnsi="Arial Narrow"/>
                <w:sz w:val="28"/>
                <w:szCs w:val="28"/>
              </w:rPr>
              <w:t>4,23m²</w:t>
            </w:r>
          </w:p>
        </w:tc>
      </w:tr>
      <w:tr w:rsidR="0073138E" w14:paraId="27527FA6"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31A39" w14:textId="77777777" w:rsidR="0073138E" w:rsidRDefault="00D72DAE">
            <w:pPr>
              <w:jc w:val="center"/>
              <w:rPr>
                <w:rFonts w:ascii="Arial Narrow" w:hAnsi="Arial Narrow"/>
                <w:sz w:val="28"/>
                <w:szCs w:val="28"/>
              </w:rPr>
            </w:pPr>
            <w:r>
              <w:rPr>
                <w:rFonts w:ascii="Arial Narrow" w:hAnsi="Arial Narrow"/>
                <w:sz w:val="28"/>
                <w:szCs w:val="28"/>
              </w:rPr>
              <w:t>nr 05</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1E7C8" w14:textId="77777777" w:rsidR="0073138E" w:rsidRDefault="00D72DAE">
            <w:pPr>
              <w:jc w:val="center"/>
              <w:rPr>
                <w:rFonts w:ascii="Arial Narrow" w:hAnsi="Arial Narrow"/>
                <w:sz w:val="28"/>
                <w:szCs w:val="28"/>
              </w:rPr>
            </w:pPr>
            <w:r>
              <w:rPr>
                <w:rFonts w:ascii="Arial Narrow" w:hAnsi="Arial Narrow"/>
                <w:sz w:val="28"/>
                <w:szCs w:val="28"/>
              </w:rPr>
              <w:t>WC dla personelu</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5ACCA" w14:textId="77777777" w:rsidR="0073138E" w:rsidRDefault="00D72DAE">
            <w:pPr>
              <w:jc w:val="center"/>
              <w:rPr>
                <w:rFonts w:ascii="Arial Narrow" w:hAnsi="Arial Narrow"/>
                <w:sz w:val="28"/>
                <w:szCs w:val="28"/>
              </w:rPr>
            </w:pPr>
            <w:r>
              <w:rPr>
                <w:rFonts w:ascii="Arial Narrow" w:hAnsi="Arial Narrow"/>
                <w:sz w:val="28"/>
                <w:szCs w:val="28"/>
              </w:rPr>
              <w:t>4,23m²</w:t>
            </w:r>
          </w:p>
        </w:tc>
      </w:tr>
      <w:tr w:rsidR="0073138E" w14:paraId="4BA35F71"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7DAF9" w14:textId="77777777" w:rsidR="0073138E" w:rsidRDefault="00D72DAE">
            <w:pPr>
              <w:jc w:val="center"/>
              <w:rPr>
                <w:rFonts w:ascii="Arial Narrow" w:hAnsi="Arial Narrow"/>
                <w:sz w:val="28"/>
                <w:szCs w:val="28"/>
              </w:rPr>
            </w:pPr>
            <w:r>
              <w:rPr>
                <w:rFonts w:ascii="Arial Narrow" w:hAnsi="Arial Narrow"/>
                <w:sz w:val="28"/>
                <w:szCs w:val="28"/>
              </w:rPr>
              <w:t>nr 06</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849DE" w14:textId="77777777" w:rsidR="0073138E" w:rsidRDefault="00D72DAE">
            <w:pPr>
              <w:jc w:val="center"/>
              <w:rPr>
                <w:rFonts w:ascii="Arial Narrow" w:hAnsi="Arial Narrow"/>
                <w:sz w:val="28"/>
                <w:szCs w:val="28"/>
              </w:rPr>
            </w:pPr>
            <w:r>
              <w:rPr>
                <w:rFonts w:ascii="Arial Narrow" w:hAnsi="Arial Narrow"/>
                <w:sz w:val="28"/>
                <w:szCs w:val="28"/>
              </w:rPr>
              <w:t>Pom. techniczne</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68119" w14:textId="77777777" w:rsidR="0073138E" w:rsidRDefault="00D72DAE">
            <w:pPr>
              <w:jc w:val="center"/>
              <w:rPr>
                <w:rFonts w:ascii="Arial Narrow" w:hAnsi="Arial Narrow"/>
                <w:sz w:val="28"/>
                <w:szCs w:val="28"/>
              </w:rPr>
            </w:pPr>
            <w:r>
              <w:rPr>
                <w:rFonts w:ascii="Arial Narrow" w:hAnsi="Arial Narrow"/>
                <w:sz w:val="28"/>
                <w:szCs w:val="28"/>
              </w:rPr>
              <w:t>6,11m²</w:t>
            </w:r>
          </w:p>
        </w:tc>
      </w:tr>
      <w:tr w:rsidR="0073138E" w14:paraId="72AE221A"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15735" w14:textId="77777777" w:rsidR="0073138E" w:rsidRDefault="00D72DAE">
            <w:pPr>
              <w:jc w:val="center"/>
              <w:rPr>
                <w:rFonts w:ascii="Arial Narrow" w:hAnsi="Arial Narrow"/>
                <w:sz w:val="28"/>
                <w:szCs w:val="28"/>
              </w:rPr>
            </w:pPr>
            <w:r>
              <w:rPr>
                <w:rFonts w:ascii="Arial Narrow" w:hAnsi="Arial Narrow"/>
                <w:sz w:val="28"/>
                <w:szCs w:val="28"/>
              </w:rPr>
              <w:t>nr 07</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B5EFA" w14:textId="77777777" w:rsidR="0073138E" w:rsidRDefault="00D72DAE">
            <w:pPr>
              <w:jc w:val="center"/>
              <w:rPr>
                <w:rFonts w:ascii="Arial Narrow" w:hAnsi="Arial Narrow"/>
                <w:sz w:val="28"/>
                <w:szCs w:val="28"/>
              </w:rPr>
            </w:pPr>
            <w:r>
              <w:rPr>
                <w:rFonts w:ascii="Arial Narrow" w:hAnsi="Arial Narrow"/>
                <w:sz w:val="28"/>
                <w:szCs w:val="28"/>
              </w:rPr>
              <w:t>Magazyn</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64AD" w14:textId="77777777" w:rsidR="0073138E" w:rsidRDefault="00D72DAE">
            <w:pPr>
              <w:jc w:val="center"/>
              <w:rPr>
                <w:rFonts w:ascii="Arial Narrow" w:hAnsi="Arial Narrow"/>
                <w:sz w:val="28"/>
                <w:szCs w:val="28"/>
              </w:rPr>
            </w:pPr>
            <w:r>
              <w:rPr>
                <w:rFonts w:ascii="Arial Narrow" w:hAnsi="Arial Narrow"/>
                <w:sz w:val="28"/>
                <w:szCs w:val="28"/>
              </w:rPr>
              <w:t>6,01m²</w:t>
            </w:r>
          </w:p>
        </w:tc>
      </w:tr>
      <w:tr w:rsidR="0073138E" w14:paraId="00473C37"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F36F5" w14:textId="77777777" w:rsidR="0073138E" w:rsidRDefault="00D72DAE">
            <w:pPr>
              <w:jc w:val="center"/>
              <w:rPr>
                <w:rFonts w:ascii="Arial Narrow" w:hAnsi="Arial Narrow"/>
                <w:sz w:val="28"/>
                <w:szCs w:val="28"/>
              </w:rPr>
            </w:pPr>
            <w:r>
              <w:rPr>
                <w:rFonts w:ascii="Arial Narrow" w:hAnsi="Arial Narrow"/>
                <w:sz w:val="28"/>
                <w:szCs w:val="28"/>
              </w:rPr>
              <w:t>nr 08</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C240D" w14:textId="77777777" w:rsidR="0073138E" w:rsidRDefault="00D72DAE">
            <w:pPr>
              <w:jc w:val="center"/>
              <w:rPr>
                <w:rFonts w:ascii="Arial Narrow" w:hAnsi="Arial Narrow"/>
                <w:sz w:val="28"/>
                <w:szCs w:val="28"/>
              </w:rPr>
            </w:pPr>
            <w:r>
              <w:rPr>
                <w:rFonts w:ascii="Arial Narrow" w:hAnsi="Arial Narrow"/>
                <w:sz w:val="28"/>
                <w:szCs w:val="28"/>
              </w:rPr>
              <w:t>Przedsionek</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FF8C3" w14:textId="77777777" w:rsidR="0073138E" w:rsidRDefault="00D72DAE">
            <w:pPr>
              <w:jc w:val="center"/>
              <w:rPr>
                <w:rFonts w:ascii="Arial Narrow" w:hAnsi="Arial Narrow"/>
                <w:sz w:val="28"/>
                <w:szCs w:val="28"/>
              </w:rPr>
            </w:pPr>
            <w:r>
              <w:rPr>
                <w:rFonts w:ascii="Arial Narrow" w:hAnsi="Arial Narrow"/>
                <w:sz w:val="28"/>
                <w:szCs w:val="28"/>
              </w:rPr>
              <w:t>2,66m²</w:t>
            </w:r>
          </w:p>
        </w:tc>
      </w:tr>
      <w:tr w:rsidR="0073138E" w14:paraId="0DD33C79"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DC8B2" w14:textId="77777777" w:rsidR="0073138E" w:rsidRDefault="00D72DAE">
            <w:pPr>
              <w:jc w:val="center"/>
              <w:rPr>
                <w:rFonts w:ascii="Arial Narrow" w:hAnsi="Arial Narrow"/>
                <w:sz w:val="28"/>
                <w:szCs w:val="28"/>
              </w:rPr>
            </w:pPr>
            <w:r>
              <w:rPr>
                <w:rFonts w:ascii="Arial Narrow" w:hAnsi="Arial Narrow"/>
                <w:sz w:val="28"/>
                <w:szCs w:val="28"/>
              </w:rPr>
              <w:t>nr 09</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92FC8" w14:textId="77777777" w:rsidR="0073138E" w:rsidRDefault="00D72DAE">
            <w:pPr>
              <w:jc w:val="center"/>
              <w:rPr>
                <w:rFonts w:ascii="Arial Narrow" w:hAnsi="Arial Narrow"/>
                <w:sz w:val="28"/>
                <w:szCs w:val="28"/>
              </w:rPr>
            </w:pPr>
            <w:r>
              <w:rPr>
                <w:rFonts w:ascii="Arial Narrow" w:hAnsi="Arial Narrow"/>
                <w:sz w:val="28"/>
                <w:szCs w:val="28"/>
              </w:rPr>
              <w:t>Kuchnia</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AC8B9" w14:textId="77777777" w:rsidR="0073138E" w:rsidRDefault="00D72DAE">
            <w:pPr>
              <w:jc w:val="center"/>
              <w:rPr>
                <w:rFonts w:ascii="Arial Narrow" w:hAnsi="Arial Narrow"/>
                <w:sz w:val="28"/>
                <w:szCs w:val="28"/>
              </w:rPr>
            </w:pPr>
            <w:r>
              <w:rPr>
                <w:rFonts w:ascii="Arial Narrow" w:hAnsi="Arial Narrow"/>
                <w:sz w:val="28"/>
                <w:szCs w:val="28"/>
              </w:rPr>
              <w:t>22,70m²</w:t>
            </w:r>
          </w:p>
        </w:tc>
      </w:tr>
      <w:tr w:rsidR="0073138E" w14:paraId="6BF95381"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3AA92" w14:textId="77777777" w:rsidR="0073138E" w:rsidRDefault="00D72DAE">
            <w:pPr>
              <w:jc w:val="center"/>
              <w:rPr>
                <w:rFonts w:ascii="Arial Narrow" w:hAnsi="Arial Narrow"/>
                <w:sz w:val="28"/>
                <w:szCs w:val="28"/>
              </w:rPr>
            </w:pPr>
            <w:r>
              <w:rPr>
                <w:rFonts w:ascii="Arial Narrow" w:hAnsi="Arial Narrow"/>
                <w:sz w:val="28"/>
                <w:szCs w:val="28"/>
              </w:rPr>
              <w:t>nr 10</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3A139" w14:textId="77777777" w:rsidR="0073138E" w:rsidRDefault="00D72DAE">
            <w:pPr>
              <w:jc w:val="center"/>
              <w:rPr>
                <w:rFonts w:ascii="Arial Narrow" w:hAnsi="Arial Narrow"/>
                <w:sz w:val="28"/>
                <w:szCs w:val="28"/>
              </w:rPr>
            </w:pPr>
            <w:r>
              <w:rPr>
                <w:rFonts w:ascii="Arial Narrow" w:hAnsi="Arial Narrow"/>
                <w:sz w:val="28"/>
                <w:szCs w:val="28"/>
              </w:rPr>
              <w:t>Zmywalnia</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CB6B1" w14:textId="77777777" w:rsidR="0073138E" w:rsidRDefault="00D72DAE">
            <w:pPr>
              <w:jc w:val="center"/>
              <w:rPr>
                <w:rFonts w:ascii="Arial Narrow" w:hAnsi="Arial Narrow"/>
                <w:sz w:val="28"/>
                <w:szCs w:val="28"/>
              </w:rPr>
            </w:pPr>
            <w:r>
              <w:rPr>
                <w:rFonts w:ascii="Arial Narrow" w:hAnsi="Arial Narrow"/>
                <w:sz w:val="28"/>
                <w:szCs w:val="28"/>
              </w:rPr>
              <w:t>4,34m²</w:t>
            </w:r>
          </w:p>
        </w:tc>
      </w:tr>
      <w:tr w:rsidR="0073138E" w14:paraId="120C7F06"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56656" w14:textId="77777777" w:rsidR="0073138E" w:rsidRDefault="00D72DAE">
            <w:pPr>
              <w:jc w:val="center"/>
              <w:rPr>
                <w:rFonts w:ascii="Arial Narrow" w:hAnsi="Arial Narrow"/>
                <w:sz w:val="28"/>
                <w:szCs w:val="28"/>
              </w:rPr>
            </w:pPr>
            <w:r>
              <w:rPr>
                <w:rFonts w:ascii="Arial Narrow" w:hAnsi="Arial Narrow"/>
                <w:sz w:val="28"/>
                <w:szCs w:val="28"/>
              </w:rPr>
              <w:t>nr 11</w:t>
            </w:r>
          </w:p>
        </w:tc>
        <w:tc>
          <w:tcPr>
            <w:tcW w:w="3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3CF6E" w14:textId="77777777" w:rsidR="0073138E" w:rsidRDefault="00D72DAE">
            <w:pPr>
              <w:jc w:val="center"/>
              <w:rPr>
                <w:rFonts w:ascii="Arial Narrow" w:hAnsi="Arial Narrow"/>
                <w:sz w:val="28"/>
                <w:szCs w:val="28"/>
              </w:rPr>
            </w:pPr>
            <w:r>
              <w:rPr>
                <w:rFonts w:ascii="Arial Narrow" w:hAnsi="Arial Narrow"/>
                <w:sz w:val="28"/>
                <w:szCs w:val="28"/>
              </w:rPr>
              <w:t>Taras</w:t>
            </w:r>
          </w:p>
        </w:tc>
        <w:tc>
          <w:tcPr>
            <w:tcW w:w="3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96ECD" w14:textId="77777777" w:rsidR="0073138E" w:rsidRDefault="00D72DAE">
            <w:pPr>
              <w:jc w:val="center"/>
              <w:rPr>
                <w:rFonts w:ascii="Arial Narrow" w:hAnsi="Arial Narrow"/>
                <w:sz w:val="28"/>
                <w:szCs w:val="28"/>
              </w:rPr>
            </w:pPr>
            <w:r>
              <w:rPr>
                <w:rFonts w:ascii="Arial Narrow" w:hAnsi="Arial Narrow"/>
                <w:sz w:val="28"/>
                <w:szCs w:val="28"/>
              </w:rPr>
              <w:t>18,67m²</w:t>
            </w:r>
          </w:p>
        </w:tc>
      </w:tr>
      <w:tr w:rsidR="0073138E" w14:paraId="7BE38C04" w14:textId="77777777">
        <w:trPr>
          <w:trHeight w:val="21"/>
        </w:trPr>
        <w:tc>
          <w:tcPr>
            <w:tcW w:w="2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1C6C6" w14:textId="77777777" w:rsidR="0073138E" w:rsidRDefault="00D72DAE">
            <w:pPr>
              <w:jc w:val="center"/>
              <w:rPr>
                <w:rFonts w:ascii="Arial Narrow" w:hAnsi="Arial Narrow"/>
                <w:sz w:val="28"/>
                <w:szCs w:val="28"/>
              </w:rPr>
            </w:pPr>
            <w:r>
              <w:rPr>
                <w:rFonts w:ascii="Arial Narrow" w:hAnsi="Arial Narrow"/>
                <w:sz w:val="28"/>
                <w:szCs w:val="28"/>
              </w:rPr>
              <w:t>Suma</w:t>
            </w:r>
          </w:p>
        </w:tc>
        <w:tc>
          <w:tcPr>
            <w:tcW w:w="69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3593F" w14:textId="77777777" w:rsidR="0073138E" w:rsidRDefault="00D72DAE">
            <w:pPr>
              <w:jc w:val="center"/>
              <w:rPr>
                <w:rFonts w:ascii="Arial Narrow" w:hAnsi="Arial Narrow"/>
                <w:sz w:val="28"/>
                <w:szCs w:val="28"/>
              </w:rPr>
            </w:pPr>
            <w:r>
              <w:rPr>
                <w:rFonts w:ascii="Arial Narrow" w:hAnsi="Arial Narrow"/>
                <w:sz w:val="28"/>
                <w:szCs w:val="28"/>
              </w:rPr>
              <w:t>172,91m²</w:t>
            </w:r>
          </w:p>
        </w:tc>
      </w:tr>
    </w:tbl>
    <w:p w14:paraId="637F7641" w14:textId="77777777" w:rsidR="0073138E" w:rsidRDefault="0073138E">
      <w:pPr>
        <w:pStyle w:val="Tekstpodstawowy"/>
        <w:jc w:val="center"/>
        <w:rPr>
          <w:rFonts w:ascii="Arial Narrow" w:hAnsi="Arial Narrow"/>
          <w:b/>
          <w:bCs/>
          <w:sz w:val="28"/>
          <w:szCs w:val="28"/>
        </w:rPr>
      </w:pPr>
    </w:p>
    <w:p w14:paraId="2BE87EBF" w14:textId="77777777" w:rsidR="0073138E" w:rsidRDefault="0073138E">
      <w:pPr>
        <w:pStyle w:val="Tekstpodstawowy"/>
        <w:jc w:val="center"/>
        <w:rPr>
          <w:rFonts w:ascii="Arial Narrow" w:hAnsi="Arial Narrow"/>
          <w:b/>
          <w:bCs/>
          <w:sz w:val="28"/>
          <w:szCs w:val="28"/>
        </w:rPr>
      </w:pPr>
    </w:p>
    <w:p w14:paraId="115324C7" w14:textId="77777777" w:rsidR="0073138E" w:rsidRDefault="0073138E">
      <w:pPr>
        <w:pStyle w:val="Tekstpodstawowy"/>
        <w:jc w:val="center"/>
        <w:rPr>
          <w:rFonts w:ascii="Arial Narrow" w:hAnsi="Arial Narrow"/>
          <w:b/>
          <w:bCs/>
          <w:sz w:val="28"/>
          <w:szCs w:val="28"/>
        </w:rPr>
      </w:pPr>
    </w:p>
    <w:p w14:paraId="3DB6B365" w14:textId="77777777" w:rsidR="0073138E" w:rsidRDefault="0073138E">
      <w:pPr>
        <w:pStyle w:val="Standard"/>
        <w:spacing w:line="360" w:lineRule="auto"/>
        <w:ind w:left="850" w:hanging="510"/>
        <w:jc w:val="both"/>
        <w:rPr>
          <w:rFonts w:ascii="Arial Narrow" w:hAnsi="Arial Narrow"/>
        </w:rPr>
      </w:pPr>
    </w:p>
    <w:tbl>
      <w:tblPr>
        <w:tblW w:w="9654" w:type="dxa"/>
        <w:tblInd w:w="-3" w:type="dxa"/>
        <w:tblLayout w:type="fixed"/>
        <w:tblCellMar>
          <w:left w:w="10" w:type="dxa"/>
          <w:right w:w="10" w:type="dxa"/>
        </w:tblCellMar>
        <w:tblLook w:val="0000" w:firstRow="0" w:lastRow="0" w:firstColumn="0" w:lastColumn="0" w:noHBand="0" w:noVBand="0"/>
      </w:tblPr>
      <w:tblGrid>
        <w:gridCol w:w="6429"/>
        <w:gridCol w:w="3225"/>
      </w:tblGrid>
      <w:tr w:rsidR="0073138E" w14:paraId="143249CC" w14:textId="77777777">
        <w:tc>
          <w:tcPr>
            <w:tcW w:w="64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50D0003" w14:textId="77777777" w:rsidR="0073138E" w:rsidRDefault="00D72DAE">
            <w:pPr>
              <w:pStyle w:val="TableContents"/>
              <w:jc w:val="center"/>
              <w:rPr>
                <w:rFonts w:ascii="Arial Narrow" w:hAnsi="Arial Narrow"/>
                <w:b/>
                <w:bCs/>
              </w:rPr>
            </w:pPr>
            <w:r>
              <w:rPr>
                <w:rFonts w:ascii="Arial Narrow" w:hAnsi="Arial Narrow"/>
                <w:b/>
                <w:bCs/>
              </w:rPr>
              <w:t>Nazwa pomieszczenia</w:t>
            </w:r>
          </w:p>
        </w:tc>
        <w:tc>
          <w:tcPr>
            <w:tcW w:w="322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C63027" w14:textId="77777777" w:rsidR="0073138E" w:rsidRDefault="00D72DAE">
            <w:pPr>
              <w:pStyle w:val="TableContents"/>
              <w:jc w:val="center"/>
              <w:rPr>
                <w:rFonts w:ascii="Arial Narrow" w:hAnsi="Arial Narrow"/>
                <w:b/>
                <w:bCs/>
              </w:rPr>
            </w:pPr>
            <w:r>
              <w:rPr>
                <w:rFonts w:ascii="Arial Narrow" w:hAnsi="Arial Narrow"/>
                <w:b/>
                <w:bCs/>
              </w:rPr>
              <w:t xml:space="preserve"> [ -+ 10%]</w:t>
            </w:r>
          </w:p>
        </w:tc>
      </w:tr>
      <w:tr w:rsidR="0073138E" w14:paraId="3936A517" w14:textId="77777777">
        <w:tc>
          <w:tcPr>
            <w:tcW w:w="6429" w:type="dxa"/>
            <w:tcBorders>
              <w:left w:val="single" w:sz="2" w:space="0" w:color="000000"/>
              <w:bottom w:val="single" w:sz="2" w:space="0" w:color="000000"/>
            </w:tcBorders>
            <w:shd w:val="clear" w:color="auto" w:fill="auto"/>
            <w:tcMar>
              <w:top w:w="55" w:type="dxa"/>
              <w:left w:w="55" w:type="dxa"/>
              <w:bottom w:w="55" w:type="dxa"/>
              <w:right w:w="55" w:type="dxa"/>
            </w:tcMar>
          </w:tcPr>
          <w:p w14:paraId="6845D3E0" w14:textId="77777777" w:rsidR="0073138E" w:rsidRDefault="00D72DAE">
            <w:pPr>
              <w:pStyle w:val="TableContents"/>
              <w:jc w:val="both"/>
              <w:rPr>
                <w:rFonts w:ascii="Arial Narrow" w:hAnsi="Arial Narrow"/>
              </w:rPr>
            </w:pPr>
            <w:r>
              <w:rPr>
                <w:rFonts w:ascii="Arial Narrow" w:hAnsi="Arial Narrow"/>
              </w:rPr>
              <w:t>Powierzchnia zabudowy</w:t>
            </w:r>
          </w:p>
        </w:tc>
        <w:tc>
          <w:tcPr>
            <w:tcW w:w="32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DE1E20" w14:textId="0746B3B0" w:rsidR="0073138E" w:rsidRDefault="00D72DAE">
            <w:pPr>
              <w:pStyle w:val="TableContents"/>
              <w:jc w:val="center"/>
              <w:rPr>
                <w:rFonts w:ascii="Arial Narrow" w:hAnsi="Arial Narrow"/>
              </w:rPr>
            </w:pPr>
            <w:r>
              <w:rPr>
                <w:rFonts w:ascii="Arial Narrow" w:hAnsi="Arial Narrow"/>
              </w:rPr>
              <w:t>ok 1</w:t>
            </w:r>
            <w:r w:rsidR="008D30A7">
              <w:rPr>
                <w:rFonts w:ascii="Arial Narrow" w:hAnsi="Arial Narrow"/>
              </w:rPr>
              <w:t>72.91</w:t>
            </w:r>
            <w:r>
              <w:rPr>
                <w:rFonts w:ascii="Arial Narrow" w:hAnsi="Arial Narrow"/>
              </w:rPr>
              <w:t xml:space="preserve"> m2</w:t>
            </w:r>
          </w:p>
        </w:tc>
      </w:tr>
      <w:tr w:rsidR="0073138E" w14:paraId="003B1247" w14:textId="77777777">
        <w:tc>
          <w:tcPr>
            <w:tcW w:w="6429" w:type="dxa"/>
            <w:tcBorders>
              <w:left w:val="single" w:sz="2" w:space="0" w:color="000000"/>
              <w:bottom w:val="single" w:sz="2" w:space="0" w:color="000000"/>
            </w:tcBorders>
            <w:shd w:val="clear" w:color="auto" w:fill="auto"/>
            <w:tcMar>
              <w:top w:w="55" w:type="dxa"/>
              <w:left w:w="55" w:type="dxa"/>
              <w:bottom w:w="55" w:type="dxa"/>
              <w:right w:w="55" w:type="dxa"/>
            </w:tcMar>
          </w:tcPr>
          <w:p w14:paraId="006839AD" w14:textId="77777777" w:rsidR="0073138E" w:rsidRDefault="00D72DAE">
            <w:pPr>
              <w:pStyle w:val="TableContents"/>
              <w:jc w:val="both"/>
              <w:rPr>
                <w:rFonts w:ascii="Arial Narrow" w:hAnsi="Arial Narrow"/>
              </w:rPr>
            </w:pPr>
            <w:r>
              <w:rPr>
                <w:rFonts w:ascii="Arial Narrow" w:hAnsi="Arial Narrow"/>
              </w:rPr>
              <w:t>Kubatura</w:t>
            </w:r>
          </w:p>
        </w:tc>
        <w:tc>
          <w:tcPr>
            <w:tcW w:w="32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795EEA" w14:textId="77777777" w:rsidR="0073138E" w:rsidRDefault="00D72DAE">
            <w:pPr>
              <w:pStyle w:val="TableContents"/>
              <w:jc w:val="center"/>
              <w:rPr>
                <w:rFonts w:ascii="Arial Narrow" w:hAnsi="Arial Narrow"/>
              </w:rPr>
            </w:pPr>
            <w:r>
              <w:rPr>
                <w:rFonts w:ascii="Arial Narrow" w:hAnsi="Arial Narrow"/>
              </w:rPr>
              <w:t>ok738 m3</w:t>
            </w:r>
          </w:p>
        </w:tc>
      </w:tr>
      <w:tr w:rsidR="0073138E" w14:paraId="7ED28515" w14:textId="77777777">
        <w:tc>
          <w:tcPr>
            <w:tcW w:w="6429" w:type="dxa"/>
            <w:tcBorders>
              <w:left w:val="single" w:sz="2" w:space="0" w:color="000000"/>
              <w:bottom w:val="single" w:sz="2" w:space="0" w:color="000000"/>
            </w:tcBorders>
            <w:shd w:val="clear" w:color="auto" w:fill="auto"/>
            <w:tcMar>
              <w:top w:w="55" w:type="dxa"/>
              <w:left w:w="55" w:type="dxa"/>
              <w:bottom w:w="55" w:type="dxa"/>
              <w:right w:w="55" w:type="dxa"/>
            </w:tcMar>
          </w:tcPr>
          <w:p w14:paraId="7538D26E" w14:textId="77777777" w:rsidR="0073138E" w:rsidRDefault="00D72DAE">
            <w:pPr>
              <w:pStyle w:val="TableContents"/>
              <w:jc w:val="both"/>
              <w:rPr>
                <w:rFonts w:ascii="Arial Narrow" w:hAnsi="Arial Narrow"/>
              </w:rPr>
            </w:pPr>
            <w:r>
              <w:rPr>
                <w:rFonts w:ascii="Arial Narrow" w:hAnsi="Arial Narrow"/>
              </w:rPr>
              <w:t>Wysokość</w:t>
            </w:r>
          </w:p>
        </w:tc>
        <w:tc>
          <w:tcPr>
            <w:tcW w:w="32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FEDBF59" w14:textId="77777777" w:rsidR="0073138E" w:rsidRDefault="00D72DAE">
            <w:pPr>
              <w:pStyle w:val="TableContents"/>
              <w:jc w:val="center"/>
              <w:rPr>
                <w:rFonts w:ascii="Arial Narrow" w:hAnsi="Arial Narrow"/>
              </w:rPr>
            </w:pPr>
            <w:r>
              <w:rPr>
                <w:rFonts w:ascii="Arial Narrow" w:hAnsi="Arial Narrow"/>
              </w:rPr>
              <w:t>4,41 m</w:t>
            </w:r>
          </w:p>
        </w:tc>
      </w:tr>
      <w:tr w:rsidR="0073138E" w14:paraId="44835528" w14:textId="77777777">
        <w:tc>
          <w:tcPr>
            <w:tcW w:w="6429" w:type="dxa"/>
            <w:tcBorders>
              <w:left w:val="single" w:sz="2" w:space="0" w:color="000000"/>
              <w:bottom w:val="single" w:sz="2" w:space="0" w:color="000000"/>
            </w:tcBorders>
            <w:shd w:val="clear" w:color="auto" w:fill="auto"/>
            <w:tcMar>
              <w:top w:w="55" w:type="dxa"/>
              <w:left w:w="55" w:type="dxa"/>
              <w:bottom w:w="55" w:type="dxa"/>
              <w:right w:w="55" w:type="dxa"/>
            </w:tcMar>
          </w:tcPr>
          <w:p w14:paraId="6D4868F8" w14:textId="77777777" w:rsidR="0073138E" w:rsidRDefault="00D72DAE">
            <w:pPr>
              <w:pStyle w:val="TableContents"/>
              <w:jc w:val="both"/>
              <w:rPr>
                <w:rFonts w:ascii="Arial Narrow" w:hAnsi="Arial Narrow"/>
              </w:rPr>
            </w:pPr>
            <w:r>
              <w:rPr>
                <w:rFonts w:ascii="Arial Narrow" w:hAnsi="Arial Narrow"/>
              </w:rPr>
              <w:t>Szerokość elewacji frontowej</w:t>
            </w:r>
          </w:p>
        </w:tc>
        <w:tc>
          <w:tcPr>
            <w:tcW w:w="32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EFD321" w14:textId="77777777" w:rsidR="0073138E" w:rsidRDefault="00D72DAE">
            <w:pPr>
              <w:pStyle w:val="TableContents"/>
              <w:jc w:val="center"/>
              <w:rPr>
                <w:rFonts w:ascii="Arial Narrow" w:hAnsi="Arial Narrow"/>
              </w:rPr>
            </w:pPr>
            <w:r>
              <w:rPr>
                <w:rFonts w:ascii="Arial Narrow" w:hAnsi="Arial Narrow"/>
              </w:rPr>
              <w:t>27,98 m</w:t>
            </w:r>
          </w:p>
        </w:tc>
      </w:tr>
      <w:tr w:rsidR="0073138E" w14:paraId="59240985" w14:textId="77777777">
        <w:tc>
          <w:tcPr>
            <w:tcW w:w="6429" w:type="dxa"/>
            <w:tcBorders>
              <w:left w:val="single" w:sz="2" w:space="0" w:color="000000"/>
              <w:bottom w:val="single" w:sz="2" w:space="0" w:color="000000"/>
            </w:tcBorders>
            <w:shd w:val="clear" w:color="auto" w:fill="auto"/>
            <w:tcMar>
              <w:top w:w="55" w:type="dxa"/>
              <w:left w:w="55" w:type="dxa"/>
              <w:bottom w:w="55" w:type="dxa"/>
              <w:right w:w="55" w:type="dxa"/>
            </w:tcMar>
          </w:tcPr>
          <w:p w14:paraId="7D66B3E6" w14:textId="77777777" w:rsidR="0073138E" w:rsidRDefault="00D72DAE">
            <w:pPr>
              <w:pStyle w:val="TableContents"/>
              <w:jc w:val="both"/>
              <w:rPr>
                <w:rFonts w:ascii="Arial Narrow" w:hAnsi="Arial Narrow"/>
              </w:rPr>
            </w:pPr>
            <w:r>
              <w:rPr>
                <w:rFonts w:ascii="Arial Narrow" w:hAnsi="Arial Narrow"/>
              </w:rPr>
              <w:t>Głębokość budynku</w:t>
            </w:r>
          </w:p>
        </w:tc>
        <w:tc>
          <w:tcPr>
            <w:tcW w:w="32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106C9F" w14:textId="77777777" w:rsidR="0073138E" w:rsidRDefault="00D72DAE">
            <w:pPr>
              <w:pStyle w:val="TableContents"/>
              <w:jc w:val="center"/>
              <w:rPr>
                <w:rFonts w:ascii="Arial Narrow" w:hAnsi="Arial Narrow"/>
              </w:rPr>
            </w:pPr>
            <w:r>
              <w:rPr>
                <w:rFonts w:ascii="Arial Narrow" w:hAnsi="Arial Narrow"/>
              </w:rPr>
              <w:t>10,98 m</w:t>
            </w:r>
          </w:p>
        </w:tc>
      </w:tr>
      <w:tr w:rsidR="0073138E" w14:paraId="614C91FC" w14:textId="77777777">
        <w:tc>
          <w:tcPr>
            <w:tcW w:w="6429" w:type="dxa"/>
            <w:tcBorders>
              <w:left w:val="single" w:sz="2" w:space="0" w:color="000000"/>
              <w:bottom w:val="single" w:sz="2" w:space="0" w:color="000000"/>
            </w:tcBorders>
            <w:shd w:val="clear" w:color="auto" w:fill="auto"/>
            <w:tcMar>
              <w:top w:w="55" w:type="dxa"/>
              <w:left w:w="55" w:type="dxa"/>
              <w:bottom w:w="55" w:type="dxa"/>
              <w:right w:w="55" w:type="dxa"/>
            </w:tcMar>
          </w:tcPr>
          <w:p w14:paraId="568E1386" w14:textId="77777777" w:rsidR="0073138E" w:rsidRDefault="00D72DAE">
            <w:pPr>
              <w:pStyle w:val="TableContents"/>
              <w:jc w:val="both"/>
              <w:rPr>
                <w:rFonts w:ascii="Arial Narrow" w:hAnsi="Arial Narrow"/>
              </w:rPr>
            </w:pPr>
            <w:r>
              <w:rPr>
                <w:rFonts w:ascii="Arial Narrow" w:hAnsi="Arial Narrow"/>
              </w:rPr>
              <w:t>Ilość kondygnacji</w:t>
            </w:r>
          </w:p>
        </w:tc>
        <w:tc>
          <w:tcPr>
            <w:tcW w:w="32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8FDE36" w14:textId="77777777" w:rsidR="0073138E" w:rsidRDefault="00D72DAE">
            <w:pPr>
              <w:pStyle w:val="TableContents"/>
              <w:jc w:val="center"/>
              <w:rPr>
                <w:rFonts w:ascii="Arial Narrow" w:hAnsi="Arial Narrow"/>
              </w:rPr>
            </w:pPr>
            <w:r>
              <w:rPr>
                <w:rFonts w:ascii="Arial Narrow" w:hAnsi="Arial Narrow"/>
              </w:rPr>
              <w:t>1</w:t>
            </w:r>
          </w:p>
        </w:tc>
      </w:tr>
      <w:tr w:rsidR="0073138E" w14:paraId="73ABBA15" w14:textId="77777777">
        <w:tc>
          <w:tcPr>
            <w:tcW w:w="6429" w:type="dxa"/>
            <w:tcBorders>
              <w:left w:val="single" w:sz="2" w:space="0" w:color="000000"/>
              <w:bottom w:val="single" w:sz="2" w:space="0" w:color="000000"/>
            </w:tcBorders>
            <w:shd w:val="clear" w:color="auto" w:fill="auto"/>
            <w:tcMar>
              <w:top w:w="55" w:type="dxa"/>
              <w:left w:w="55" w:type="dxa"/>
              <w:bottom w:w="55" w:type="dxa"/>
              <w:right w:w="55" w:type="dxa"/>
            </w:tcMar>
          </w:tcPr>
          <w:p w14:paraId="51895E9E" w14:textId="77777777" w:rsidR="0073138E" w:rsidRDefault="00D72DAE">
            <w:pPr>
              <w:pStyle w:val="TableContents"/>
              <w:jc w:val="both"/>
              <w:rPr>
                <w:rFonts w:ascii="Arial Narrow" w:hAnsi="Arial Narrow"/>
              </w:rPr>
            </w:pPr>
            <w:r>
              <w:rPr>
                <w:rFonts w:ascii="Arial Narrow" w:hAnsi="Arial Narrow"/>
              </w:rPr>
              <w:t>Kategoria zagrożenia ludzi</w:t>
            </w:r>
          </w:p>
        </w:tc>
        <w:tc>
          <w:tcPr>
            <w:tcW w:w="32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FFA6B9" w14:textId="77777777" w:rsidR="0073138E" w:rsidRDefault="00D72DAE">
            <w:pPr>
              <w:pStyle w:val="TableContents"/>
              <w:jc w:val="center"/>
              <w:rPr>
                <w:rFonts w:ascii="Arial Narrow" w:hAnsi="Arial Narrow"/>
              </w:rPr>
            </w:pPr>
            <w:r>
              <w:rPr>
                <w:rFonts w:ascii="Arial Narrow" w:hAnsi="Arial Narrow"/>
              </w:rPr>
              <w:t>ZL III</w:t>
            </w:r>
          </w:p>
        </w:tc>
      </w:tr>
      <w:tr w:rsidR="0073138E" w14:paraId="3A40D723" w14:textId="77777777">
        <w:tc>
          <w:tcPr>
            <w:tcW w:w="6429" w:type="dxa"/>
            <w:tcBorders>
              <w:left w:val="single" w:sz="2" w:space="0" w:color="000000"/>
              <w:bottom w:val="single" w:sz="2" w:space="0" w:color="000000"/>
            </w:tcBorders>
            <w:shd w:val="clear" w:color="auto" w:fill="auto"/>
            <w:tcMar>
              <w:top w:w="55" w:type="dxa"/>
              <w:left w:w="55" w:type="dxa"/>
              <w:bottom w:w="55" w:type="dxa"/>
              <w:right w:w="55" w:type="dxa"/>
            </w:tcMar>
          </w:tcPr>
          <w:p w14:paraId="1E0E9E48" w14:textId="77777777" w:rsidR="0073138E" w:rsidRDefault="00D72DAE">
            <w:pPr>
              <w:pStyle w:val="TableContents"/>
              <w:jc w:val="both"/>
              <w:rPr>
                <w:rFonts w:ascii="Arial Narrow" w:hAnsi="Arial Narrow"/>
              </w:rPr>
            </w:pPr>
            <w:r>
              <w:rPr>
                <w:rFonts w:ascii="Arial Narrow" w:hAnsi="Arial Narrow"/>
              </w:rPr>
              <w:t>Wysokość</w:t>
            </w:r>
          </w:p>
        </w:tc>
        <w:tc>
          <w:tcPr>
            <w:tcW w:w="32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DB044D" w14:textId="77777777" w:rsidR="0073138E" w:rsidRDefault="00D72DAE">
            <w:pPr>
              <w:pStyle w:val="TableContents"/>
              <w:jc w:val="center"/>
              <w:rPr>
                <w:rFonts w:ascii="Arial Narrow" w:hAnsi="Arial Narrow"/>
              </w:rPr>
            </w:pPr>
            <w:r>
              <w:rPr>
                <w:rFonts w:ascii="Arial Narrow" w:hAnsi="Arial Narrow"/>
              </w:rPr>
              <w:t>Niski (N)</w:t>
            </w:r>
          </w:p>
        </w:tc>
      </w:tr>
      <w:tr w:rsidR="0073138E" w14:paraId="24CD20D7" w14:textId="77777777">
        <w:tc>
          <w:tcPr>
            <w:tcW w:w="6429" w:type="dxa"/>
            <w:tcBorders>
              <w:left w:val="single" w:sz="2" w:space="0" w:color="000000"/>
              <w:bottom w:val="single" w:sz="2" w:space="0" w:color="000000"/>
            </w:tcBorders>
            <w:shd w:val="clear" w:color="auto" w:fill="auto"/>
            <w:tcMar>
              <w:top w:w="55" w:type="dxa"/>
              <w:left w:w="55" w:type="dxa"/>
              <w:bottom w:w="55" w:type="dxa"/>
              <w:right w:w="55" w:type="dxa"/>
            </w:tcMar>
          </w:tcPr>
          <w:p w14:paraId="648A3965" w14:textId="77777777" w:rsidR="0073138E" w:rsidRDefault="00D72DAE">
            <w:pPr>
              <w:pStyle w:val="TableContents"/>
              <w:jc w:val="both"/>
              <w:rPr>
                <w:rFonts w:ascii="Arial Narrow" w:hAnsi="Arial Narrow"/>
              </w:rPr>
            </w:pPr>
            <w:r>
              <w:rPr>
                <w:rFonts w:ascii="Arial Narrow" w:hAnsi="Arial Narrow"/>
              </w:rPr>
              <w:t>Klasa odporności pożarowej</w:t>
            </w:r>
          </w:p>
        </w:tc>
        <w:tc>
          <w:tcPr>
            <w:tcW w:w="32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C8D62C" w14:textId="77777777" w:rsidR="0073138E" w:rsidRDefault="00D72DAE">
            <w:pPr>
              <w:pStyle w:val="TableContents"/>
              <w:jc w:val="center"/>
              <w:rPr>
                <w:rFonts w:ascii="Arial Narrow" w:hAnsi="Arial Narrow"/>
              </w:rPr>
            </w:pPr>
            <w:r>
              <w:rPr>
                <w:rFonts w:ascii="Arial Narrow" w:hAnsi="Arial Narrow"/>
              </w:rPr>
              <w:t>D</w:t>
            </w:r>
          </w:p>
        </w:tc>
      </w:tr>
    </w:tbl>
    <w:p w14:paraId="6C719D30" w14:textId="77777777" w:rsidR="0073138E" w:rsidRDefault="0073138E">
      <w:pPr>
        <w:pStyle w:val="Standard"/>
        <w:spacing w:line="360" w:lineRule="auto"/>
        <w:ind w:left="850" w:hanging="510"/>
        <w:jc w:val="both"/>
        <w:rPr>
          <w:rFonts w:ascii="Arial Narrow" w:hAnsi="Arial Narrow"/>
        </w:rPr>
      </w:pPr>
    </w:p>
    <w:p w14:paraId="5DA82668" w14:textId="77777777" w:rsidR="0073138E" w:rsidRDefault="00D72DAE">
      <w:pPr>
        <w:pStyle w:val="Standard"/>
        <w:spacing w:line="360" w:lineRule="auto"/>
        <w:ind w:left="850" w:hanging="510"/>
        <w:jc w:val="both"/>
        <w:rPr>
          <w:rFonts w:ascii="Arial Narrow" w:hAnsi="Arial Narrow"/>
        </w:rPr>
      </w:pPr>
      <w:r>
        <w:rPr>
          <w:rFonts w:ascii="Arial Narrow" w:hAnsi="Arial Narrow"/>
        </w:rPr>
        <w:tab/>
        <w:t>Ponadto, efektem rzeczowym będzie realizacja infrastruktury technicznej: przyłączy, instalacji zewnętrznych oraz zagospodarowania zewnętrznego: ogrodzeń, utwardzenia terenu (chodniki, komunikacja, miejsca parkingowe), zieleni, małej architektury (ławki, kosze na śmieci, stojaki na rowery itp.), przeniesienie istniejącego hydrantu lub uzyskanie niezbędnych odstępstw.</w:t>
      </w:r>
    </w:p>
    <w:p w14:paraId="16D65A3F" w14:textId="77777777" w:rsidR="0073138E" w:rsidRDefault="00D72DAE">
      <w:pPr>
        <w:pStyle w:val="INDEKSWM"/>
        <w:numPr>
          <w:ilvl w:val="0"/>
          <w:numId w:val="2"/>
        </w:numPr>
      </w:pPr>
      <w:r>
        <w:t>Koncepcja zagospodarowania terenu i budynku</w:t>
      </w:r>
    </w:p>
    <w:p w14:paraId="3850DD08" w14:textId="77777777" w:rsidR="0073138E" w:rsidRDefault="00D72DAE">
      <w:pPr>
        <w:pStyle w:val="Standard"/>
        <w:numPr>
          <w:ilvl w:val="2"/>
          <w:numId w:val="2"/>
        </w:numPr>
        <w:spacing w:line="360" w:lineRule="auto"/>
        <w:ind w:left="1531" w:hanging="510"/>
        <w:jc w:val="both"/>
        <w:rPr>
          <w:rFonts w:hint="eastAsia"/>
        </w:rPr>
      </w:pPr>
      <w:r>
        <w:rPr>
          <w:rFonts w:ascii="Arial Narrow" w:hAnsi="Arial Narrow"/>
        </w:rPr>
        <w:t xml:space="preserve">proponowane zagospodarowanie terenu </w:t>
      </w:r>
      <w:r>
        <w:rPr>
          <w:rFonts w:ascii="Arial Narrow" w:hAnsi="Arial Narrow"/>
          <w:b/>
          <w:bCs/>
        </w:rPr>
        <w:t>(ZAŁĄCZNIK 1A)</w:t>
      </w:r>
    </w:p>
    <w:p w14:paraId="113C53F3" w14:textId="77777777" w:rsidR="0073138E" w:rsidRDefault="00D72DAE">
      <w:pPr>
        <w:pStyle w:val="Standard"/>
        <w:numPr>
          <w:ilvl w:val="2"/>
          <w:numId w:val="2"/>
        </w:numPr>
        <w:spacing w:line="360" w:lineRule="auto"/>
        <w:ind w:left="1531" w:hanging="510"/>
        <w:jc w:val="both"/>
        <w:rPr>
          <w:rFonts w:hint="eastAsia"/>
        </w:rPr>
      </w:pPr>
      <w:r>
        <w:rPr>
          <w:rFonts w:ascii="Arial Narrow" w:hAnsi="Arial Narrow"/>
        </w:rPr>
        <w:t xml:space="preserve">Proponowany układ funkcjonalny budynku </w:t>
      </w:r>
      <w:r>
        <w:rPr>
          <w:rFonts w:ascii="Arial Narrow" w:hAnsi="Arial Narrow"/>
          <w:b/>
          <w:bCs/>
        </w:rPr>
        <w:t>(ZAŁĄCZNIK 1B, 1C)</w:t>
      </w:r>
    </w:p>
    <w:p w14:paraId="526D5529" w14:textId="77777777" w:rsidR="0073138E" w:rsidRDefault="00D72DAE">
      <w:pPr>
        <w:pStyle w:val="Standard"/>
        <w:numPr>
          <w:ilvl w:val="2"/>
          <w:numId w:val="2"/>
        </w:numPr>
        <w:spacing w:line="360" w:lineRule="auto"/>
        <w:ind w:left="1531" w:hanging="510"/>
        <w:jc w:val="both"/>
        <w:rPr>
          <w:rFonts w:hint="eastAsia"/>
        </w:rPr>
      </w:pPr>
      <w:r>
        <w:rPr>
          <w:rFonts w:ascii="Arial Narrow" w:hAnsi="Arial Narrow"/>
        </w:rPr>
        <w:t xml:space="preserve">Proponowane elewacje budynku </w:t>
      </w:r>
      <w:r>
        <w:rPr>
          <w:rFonts w:ascii="Arial Narrow" w:hAnsi="Arial Narrow"/>
          <w:b/>
          <w:bCs/>
        </w:rPr>
        <w:t>(ZAŁĄCZNIK 1D, 1E)</w:t>
      </w:r>
    </w:p>
    <w:p w14:paraId="4768F576" w14:textId="77777777" w:rsidR="0073138E" w:rsidRDefault="0073138E">
      <w:pPr>
        <w:pStyle w:val="Standard"/>
        <w:spacing w:line="360" w:lineRule="auto"/>
        <w:ind w:left="1531" w:hanging="510"/>
        <w:jc w:val="both"/>
        <w:rPr>
          <w:rFonts w:ascii="Arial Narrow" w:hAnsi="Arial Narrow"/>
        </w:rPr>
      </w:pPr>
    </w:p>
    <w:p w14:paraId="209D9B77" w14:textId="77777777" w:rsidR="0073138E" w:rsidRDefault="00D72DAE">
      <w:pPr>
        <w:pStyle w:val="INDEKSWM"/>
        <w:numPr>
          <w:ilvl w:val="0"/>
          <w:numId w:val="2"/>
        </w:numPr>
      </w:pPr>
      <w:r>
        <w:t>Opis zakresu dokumentacji projektowo – kosztorysowej.</w:t>
      </w:r>
    </w:p>
    <w:p w14:paraId="5961F7C6" w14:textId="77777777" w:rsidR="0073138E" w:rsidRDefault="00D72DAE">
      <w:pPr>
        <w:pStyle w:val="Standard"/>
        <w:spacing w:line="360" w:lineRule="auto"/>
        <w:ind w:left="850" w:hanging="510"/>
        <w:jc w:val="both"/>
        <w:rPr>
          <w:rFonts w:ascii="Arial Narrow" w:hAnsi="Arial Narrow"/>
        </w:rPr>
      </w:pPr>
      <w:r>
        <w:rPr>
          <w:rFonts w:ascii="Arial Narrow" w:hAnsi="Arial Narrow"/>
        </w:rPr>
        <w:tab/>
        <w:t xml:space="preserve"> Zakres robót objętych planowanym zadaniem inwestycyjnym dotyczyć ma opracowania dokumentacji projektowo – kosztorysowej oraz wykonania robót budowlanych w zakresie budowy budynku świetlicy wiejskiej we wsi Brzoza, ul. Ciechocińska 22, zgodnie z obowiązującymi przepisami: </w:t>
      </w:r>
      <w:proofErr w:type="spellStart"/>
      <w:r>
        <w:rPr>
          <w:rFonts w:ascii="Arial Narrow" w:hAnsi="Arial Narrow"/>
        </w:rPr>
        <w:t>techniczno</w:t>
      </w:r>
      <w:proofErr w:type="spellEnd"/>
      <w:r>
        <w:rPr>
          <w:rFonts w:ascii="Arial Narrow" w:hAnsi="Arial Narrow"/>
        </w:rPr>
        <w:t xml:space="preserve"> – budowlanymi, </w:t>
      </w:r>
      <w:proofErr w:type="spellStart"/>
      <w:r>
        <w:rPr>
          <w:rFonts w:ascii="Arial Narrow" w:hAnsi="Arial Narrow"/>
        </w:rPr>
        <w:t>higieniczno</w:t>
      </w:r>
      <w:proofErr w:type="spellEnd"/>
      <w:r>
        <w:rPr>
          <w:rFonts w:ascii="Arial Narrow" w:hAnsi="Arial Narrow"/>
        </w:rPr>
        <w:t xml:space="preserve"> – sanitarnymi, bhp i ergonomii pracy, przeciwpożarowymi. Faza projektowa, poza opracowaniem dokumentacji technicznej, obejmie również wykonanie niezbędnych inwentaryzacji dendrologicznych,  dokumentacji dotyczących badań podłoża gruntowego – w zakresie jak poniżej, uzyskanie niezbędnych uzgodnień, pozwoleń – w tym pozwolenia na budowę, dokonanie skutecznych zgłoszeń zamiaru wykonania robót budowlanych niewymagających uzyskania pozwolenia na budowę itp. Projekty muszą zostaną wykonane z uwzględnieniem obowiązujących wymogów prawnych.</w:t>
      </w:r>
    </w:p>
    <w:p w14:paraId="1E6B5514" w14:textId="77777777" w:rsidR="0073138E" w:rsidRDefault="00D72DAE">
      <w:pPr>
        <w:pStyle w:val="Standard"/>
        <w:spacing w:line="360" w:lineRule="auto"/>
        <w:ind w:left="850" w:hanging="510"/>
        <w:jc w:val="both"/>
        <w:rPr>
          <w:rFonts w:ascii="Arial Narrow" w:hAnsi="Arial Narrow"/>
        </w:rPr>
      </w:pPr>
      <w:r>
        <w:rPr>
          <w:rFonts w:ascii="Arial Narrow" w:hAnsi="Arial Narrow"/>
        </w:rPr>
        <w:tab/>
        <w:t xml:space="preserve">Część zamówienia w zakresie wykonania dokumentacji projektowo – kosztorysowej, objąć ma wszystkie niezbędne branże i nw. opracowania:  </w:t>
      </w:r>
    </w:p>
    <w:p w14:paraId="16AB9432" w14:textId="77777777" w:rsidR="0073138E" w:rsidRDefault="00D72DAE">
      <w:pPr>
        <w:pStyle w:val="Standard"/>
        <w:spacing w:line="360" w:lineRule="auto"/>
        <w:ind w:left="850" w:hanging="510"/>
        <w:jc w:val="both"/>
        <w:rPr>
          <w:rFonts w:ascii="Arial Narrow" w:hAnsi="Arial Narrow"/>
        </w:rPr>
      </w:pPr>
      <w:r>
        <w:rPr>
          <w:rFonts w:ascii="Arial Narrow" w:hAnsi="Arial Narrow"/>
        </w:rPr>
        <w:lastRenderedPageBreak/>
        <w:tab/>
      </w:r>
      <w:r>
        <w:rPr>
          <w:rFonts w:ascii="Arial Narrow" w:hAnsi="Arial Narrow"/>
        </w:rPr>
        <w:tab/>
        <w:t>a) Inwentaryzacja zieleni</w:t>
      </w:r>
    </w:p>
    <w:p w14:paraId="4F60F0EB" w14:textId="77777777" w:rsidR="0073138E" w:rsidRDefault="00D72DAE">
      <w:pPr>
        <w:pStyle w:val="Standard"/>
        <w:spacing w:line="360" w:lineRule="auto"/>
        <w:ind w:left="850" w:hanging="510"/>
        <w:jc w:val="both"/>
        <w:rPr>
          <w:rFonts w:ascii="Arial Narrow" w:hAnsi="Arial Narrow"/>
        </w:rPr>
      </w:pPr>
      <w:r>
        <w:rPr>
          <w:rFonts w:ascii="Arial Narrow" w:hAnsi="Arial Narrow"/>
        </w:rPr>
        <w:tab/>
      </w:r>
      <w:r>
        <w:rPr>
          <w:rFonts w:ascii="Arial Narrow" w:hAnsi="Arial Narrow"/>
        </w:rPr>
        <w:tab/>
        <w:t>b) Projekt koncepcyjny</w:t>
      </w:r>
    </w:p>
    <w:p w14:paraId="55074E66" w14:textId="77777777" w:rsidR="0073138E" w:rsidRDefault="00D72DAE">
      <w:pPr>
        <w:pStyle w:val="Standard"/>
        <w:spacing w:line="360" w:lineRule="auto"/>
        <w:ind w:left="850" w:hanging="510"/>
        <w:jc w:val="both"/>
        <w:rPr>
          <w:rFonts w:ascii="Arial Narrow" w:hAnsi="Arial Narrow"/>
        </w:rPr>
      </w:pPr>
      <w:r>
        <w:rPr>
          <w:rFonts w:ascii="Arial Narrow" w:hAnsi="Arial Narrow"/>
        </w:rPr>
        <w:tab/>
      </w:r>
      <w:r>
        <w:rPr>
          <w:rFonts w:ascii="Arial Narrow" w:hAnsi="Arial Narrow"/>
        </w:rPr>
        <w:tab/>
        <w:t>c) Projekt budowlany</w:t>
      </w:r>
    </w:p>
    <w:p w14:paraId="14576F88" w14:textId="77777777" w:rsidR="0073138E" w:rsidRDefault="00D72DAE">
      <w:pPr>
        <w:pStyle w:val="Standard"/>
        <w:spacing w:line="360" w:lineRule="auto"/>
        <w:ind w:left="2268" w:hanging="510"/>
        <w:jc w:val="both"/>
        <w:rPr>
          <w:rFonts w:ascii="Arial Narrow" w:hAnsi="Arial Narrow"/>
        </w:rPr>
      </w:pPr>
      <w:r>
        <w:rPr>
          <w:rFonts w:ascii="Arial Narrow" w:hAnsi="Arial Narrow"/>
        </w:rPr>
        <w:tab/>
        <w:t>• Projekt wycinki drzew / krzewów</w:t>
      </w:r>
    </w:p>
    <w:p w14:paraId="795E6B07" w14:textId="77777777" w:rsidR="0073138E" w:rsidRDefault="00D72DAE">
      <w:pPr>
        <w:pStyle w:val="Standard"/>
        <w:spacing w:line="360" w:lineRule="auto"/>
        <w:ind w:left="2268" w:hanging="510"/>
        <w:jc w:val="both"/>
        <w:rPr>
          <w:rFonts w:ascii="Arial Narrow" w:hAnsi="Arial Narrow"/>
        </w:rPr>
      </w:pPr>
      <w:r>
        <w:rPr>
          <w:rFonts w:ascii="Arial Narrow" w:hAnsi="Arial Narrow"/>
        </w:rPr>
        <w:tab/>
        <w:t xml:space="preserve">• Dokumentacja dotycząca badań podłoża gruntowego wraz z opinią geotechniczną, a w razie potrzeby dokumentacja </w:t>
      </w:r>
      <w:proofErr w:type="spellStart"/>
      <w:r>
        <w:rPr>
          <w:rFonts w:ascii="Arial Narrow" w:hAnsi="Arial Narrow"/>
        </w:rPr>
        <w:t>geologiczno</w:t>
      </w:r>
      <w:proofErr w:type="spellEnd"/>
      <w:r>
        <w:rPr>
          <w:rFonts w:ascii="Arial Narrow" w:hAnsi="Arial Narrow"/>
        </w:rPr>
        <w:t xml:space="preserve"> – inżynierska [jeśli zajdzie taka konieczność, lub jeśli załączona przez Zamawiającego dokumentacja okaże się niewystarczająca</w:t>
      </w:r>
    </w:p>
    <w:p w14:paraId="363CD558" w14:textId="77777777" w:rsidR="0073138E" w:rsidRDefault="00D72DAE">
      <w:pPr>
        <w:pStyle w:val="Standard"/>
        <w:spacing w:line="360" w:lineRule="auto"/>
        <w:ind w:left="2268"/>
        <w:jc w:val="both"/>
        <w:rPr>
          <w:rFonts w:ascii="Arial Narrow" w:hAnsi="Arial Narrow"/>
        </w:rPr>
      </w:pPr>
      <w:r>
        <w:rPr>
          <w:rFonts w:ascii="Arial Narrow" w:hAnsi="Arial Narrow"/>
        </w:rPr>
        <w:t>• Operaty wodnoprawne (jeśli zajdzie taka konieczność)</w:t>
      </w:r>
    </w:p>
    <w:p w14:paraId="56D156BA" w14:textId="77777777" w:rsidR="0073138E" w:rsidRDefault="00D72DAE">
      <w:pPr>
        <w:pStyle w:val="Standard"/>
        <w:spacing w:line="360" w:lineRule="auto"/>
        <w:ind w:left="2268"/>
        <w:jc w:val="both"/>
        <w:rPr>
          <w:rFonts w:ascii="Arial Narrow" w:hAnsi="Arial Narrow"/>
        </w:rPr>
      </w:pPr>
      <w:r>
        <w:rPr>
          <w:rFonts w:ascii="Arial Narrow" w:hAnsi="Arial Narrow"/>
        </w:rPr>
        <w:t xml:space="preserve">• Projekt zagospodarowanie terenu, w tym: wycinki drzew / krzewów, lokalizacja nowych przyłączy, lokalizacja nowych obiektów, niezbędna infrastruktura techniczna, niwelacja terenu, utwardzenie terenu z wyznaczeniem stanowisk postojowych, ciągów komunikacji pieszej i samochodowej, nowe nasadzenia, ogrodzenia, furtki, bramy wjazdowe, obiekty małej architektury,  stojaki rowerowe, kosze na śmieci i inne elementy zagospodarowania terenu; w przypadku dużego zagęszczenia elementów, dodatkowe rysunki dla poszczególnych elementów np. instalacji zewnętrznych w skali pozwalającej na czytelną lokalizację urządzeń, np. studzienek, lamp itp.  </w:t>
      </w:r>
    </w:p>
    <w:p w14:paraId="37F8FB88" w14:textId="77777777" w:rsidR="0073138E" w:rsidRDefault="00D72DAE">
      <w:pPr>
        <w:pStyle w:val="Standard"/>
        <w:spacing w:line="360" w:lineRule="auto"/>
        <w:ind w:left="2268"/>
        <w:jc w:val="both"/>
        <w:rPr>
          <w:rFonts w:ascii="Arial Narrow" w:hAnsi="Arial Narrow"/>
        </w:rPr>
      </w:pPr>
      <w:r>
        <w:rPr>
          <w:rFonts w:ascii="Arial Narrow" w:hAnsi="Arial Narrow"/>
        </w:rPr>
        <w:t>• Projekt przyłączy: elektroenergetycznych , wodociągowego, kanalizacji sanitarnej – z profilami ,</w:t>
      </w:r>
    </w:p>
    <w:p w14:paraId="65D661B4" w14:textId="77777777" w:rsidR="0073138E" w:rsidRDefault="00D72DAE">
      <w:pPr>
        <w:pStyle w:val="Standard"/>
        <w:spacing w:line="360" w:lineRule="auto"/>
        <w:ind w:left="2268"/>
        <w:jc w:val="both"/>
        <w:rPr>
          <w:rFonts w:ascii="Arial Narrow" w:hAnsi="Arial Narrow"/>
        </w:rPr>
      </w:pPr>
      <w:r>
        <w:rPr>
          <w:rFonts w:ascii="Arial Narrow" w:hAnsi="Arial Narrow"/>
        </w:rPr>
        <w:t>• Projekt instalacji zewnętrznych: elektrycznej, oświetlenia, telekomunikacyjnej, (monitoringu, oświetlenia terenu, zasilania i sterowania bramą wjazdową, domofonowej itp.), piorunochronnej, wodociągowej, kanalizacji sanitarnej,  itp. – z profilami;</w:t>
      </w:r>
    </w:p>
    <w:p w14:paraId="6C6F134D" w14:textId="77777777" w:rsidR="0073138E" w:rsidRDefault="00D72DAE">
      <w:pPr>
        <w:pStyle w:val="Standard"/>
        <w:spacing w:line="360" w:lineRule="auto"/>
        <w:ind w:left="2268"/>
        <w:jc w:val="both"/>
        <w:rPr>
          <w:rFonts w:ascii="Arial Narrow" w:hAnsi="Arial Narrow"/>
        </w:rPr>
      </w:pPr>
      <w:r>
        <w:rPr>
          <w:rFonts w:ascii="Arial Narrow" w:hAnsi="Arial Narrow"/>
        </w:rPr>
        <w:t>• Projekt instalacji powietrznych pomp ciepła</w:t>
      </w:r>
    </w:p>
    <w:p w14:paraId="7C4453CD" w14:textId="77777777" w:rsidR="0073138E" w:rsidRDefault="00D72DAE">
      <w:pPr>
        <w:pStyle w:val="Standard"/>
        <w:spacing w:line="360" w:lineRule="auto"/>
        <w:ind w:left="2268"/>
        <w:jc w:val="both"/>
        <w:rPr>
          <w:rFonts w:ascii="Arial Narrow" w:hAnsi="Arial Narrow"/>
        </w:rPr>
      </w:pPr>
      <w:r>
        <w:rPr>
          <w:rFonts w:ascii="Arial Narrow" w:hAnsi="Arial Narrow"/>
        </w:rPr>
        <w:t>• Projekt branży drogowej: zjazdu (zaopiniowanie nowego zjazdu), ciągów komunikacji pieszej i samochodowej, stanowisk postojowych, konstrukcji utwardzonych nawierzchni komunikacyjnych terenu (pieszej i kołowej) z odwodnieniem</w:t>
      </w:r>
    </w:p>
    <w:p w14:paraId="644FCFCA" w14:textId="77777777" w:rsidR="0073138E" w:rsidRDefault="00D72DAE">
      <w:pPr>
        <w:pStyle w:val="Standard"/>
        <w:spacing w:line="360" w:lineRule="auto"/>
        <w:ind w:left="2268"/>
        <w:jc w:val="both"/>
        <w:rPr>
          <w:rFonts w:ascii="Arial Narrow" w:hAnsi="Arial Narrow"/>
        </w:rPr>
      </w:pPr>
      <w:r>
        <w:rPr>
          <w:rFonts w:ascii="Arial Narrow" w:hAnsi="Arial Narrow"/>
        </w:rPr>
        <w:t xml:space="preserve">• Projekt architektoniczny budynków (rzuty, przekroje, elewacje) z lokalizacją logotypów, odpowiednimi wykazami i zestawieniami, z naniesionymi pozycjami konstrukcyjnymi oraz zasadniczymi elementami projektowanych instalacji oraz wyposażenia technicznego pozostałych branż (sanitarnej, elektrycznej, teletechnicznej);  </w:t>
      </w:r>
    </w:p>
    <w:p w14:paraId="64E35D02" w14:textId="77777777" w:rsidR="0073138E" w:rsidRDefault="00D72DAE">
      <w:pPr>
        <w:pStyle w:val="Standard"/>
        <w:spacing w:line="360" w:lineRule="auto"/>
        <w:ind w:left="2268"/>
        <w:jc w:val="both"/>
        <w:rPr>
          <w:rFonts w:ascii="Arial Narrow" w:hAnsi="Arial Narrow"/>
        </w:rPr>
      </w:pPr>
      <w:r>
        <w:rPr>
          <w:rFonts w:ascii="Arial Narrow" w:hAnsi="Arial Narrow"/>
        </w:rPr>
        <w:t xml:space="preserve">rzuty i przekroje w skali 1:50, elewacje w skali 1:100  </w:t>
      </w:r>
    </w:p>
    <w:p w14:paraId="017413C3" w14:textId="77777777" w:rsidR="0073138E" w:rsidRDefault="00D72DAE">
      <w:pPr>
        <w:pStyle w:val="Standard"/>
        <w:spacing w:line="360" w:lineRule="auto"/>
        <w:ind w:left="2268"/>
        <w:jc w:val="both"/>
        <w:rPr>
          <w:rFonts w:ascii="Arial Narrow" w:hAnsi="Arial Narrow"/>
        </w:rPr>
      </w:pPr>
      <w:r>
        <w:rPr>
          <w:rFonts w:ascii="Arial Narrow" w:hAnsi="Arial Narrow"/>
        </w:rPr>
        <w:lastRenderedPageBreak/>
        <w:t xml:space="preserve">• Projekt konstrukcji budynków; rzuty w skali 1:50, szczegóły w skali: żelbet 1:20, stal i drewno 1:10  </w:t>
      </w:r>
    </w:p>
    <w:p w14:paraId="5D26C0E2" w14:textId="77777777" w:rsidR="0073138E" w:rsidRDefault="00D72DAE">
      <w:pPr>
        <w:pStyle w:val="Standard"/>
        <w:spacing w:line="360" w:lineRule="auto"/>
        <w:ind w:left="2268"/>
        <w:jc w:val="both"/>
        <w:rPr>
          <w:rFonts w:ascii="Arial Narrow" w:hAnsi="Arial Narrow"/>
        </w:rPr>
      </w:pPr>
      <w:r>
        <w:rPr>
          <w:rFonts w:ascii="Arial Narrow" w:hAnsi="Arial Narrow"/>
        </w:rPr>
        <w:t>• Projekty instalacji wewnętrznych centralnego ogrzewania (w tym projekt instalacji powietrznych pomp ciepła) i ciepła technologicznego, wody zimnej, ciepłej, cyrkulacji, hydrantowe i kanalizacyjne, wentylacji i klimatyzacji – z rozwinięciami, przekrojami i aksonometrią</w:t>
      </w:r>
    </w:p>
    <w:p w14:paraId="32C27BEA" w14:textId="77777777" w:rsidR="0073138E" w:rsidRDefault="00D72DAE">
      <w:pPr>
        <w:pStyle w:val="Standard"/>
        <w:spacing w:line="360" w:lineRule="auto"/>
        <w:ind w:left="2268"/>
        <w:jc w:val="both"/>
        <w:rPr>
          <w:rFonts w:ascii="Arial Narrow" w:hAnsi="Arial Narrow"/>
        </w:rPr>
      </w:pPr>
      <w:r>
        <w:rPr>
          <w:rFonts w:ascii="Arial Narrow" w:hAnsi="Arial Narrow"/>
        </w:rPr>
        <w:t>• Projekty instalacji wewnętrznych elektrycznych (w tym pozyskiwania energii słonecznej przez panele fotowoltaiczne) ze schematami ideowymi, widokiem elewacji rozdzielnic elektrycznych, instalacji wewnętrznych teletechnicznych, , okablowania strukturalnego łącznie ze schematami ideowymi i zbiorczym zestawieniem materiałów i urządzeń .</w:t>
      </w:r>
    </w:p>
    <w:p w14:paraId="6A188ED5" w14:textId="77777777" w:rsidR="0073138E" w:rsidRDefault="00D72DAE">
      <w:pPr>
        <w:pStyle w:val="Standard"/>
        <w:spacing w:line="360" w:lineRule="auto"/>
        <w:ind w:left="850" w:hanging="510"/>
        <w:jc w:val="both"/>
        <w:rPr>
          <w:rFonts w:ascii="Arial Narrow" w:hAnsi="Arial Narrow"/>
        </w:rPr>
      </w:pPr>
      <w:r>
        <w:rPr>
          <w:rFonts w:ascii="Arial Narrow" w:hAnsi="Arial Narrow"/>
        </w:rPr>
        <w:tab/>
      </w:r>
      <w:r>
        <w:rPr>
          <w:rFonts w:ascii="Arial Narrow" w:hAnsi="Arial Narrow"/>
        </w:rPr>
        <w:tab/>
        <w:t>d) Projekt techniczny – w zakresie jak projekt budowlany, lecz o znacznym uszczegółowieniu</w:t>
      </w:r>
    </w:p>
    <w:p w14:paraId="4B2C5E84" w14:textId="77777777" w:rsidR="0073138E" w:rsidRDefault="00D72DAE">
      <w:pPr>
        <w:pStyle w:val="Standard"/>
        <w:spacing w:line="360" w:lineRule="auto"/>
        <w:ind w:left="2268" w:hanging="510"/>
        <w:jc w:val="both"/>
        <w:rPr>
          <w:rFonts w:ascii="Arial Narrow" w:hAnsi="Arial Narrow"/>
        </w:rPr>
      </w:pPr>
      <w:r>
        <w:rPr>
          <w:rFonts w:ascii="Arial Narrow" w:hAnsi="Arial Narrow"/>
        </w:rPr>
        <w:tab/>
        <w:t>• szczegóły detali architektonicznych, w tym m. in.: elementy elewacji, przejścia przez elementy konstrukcyjne budynku – również przejścia szczelne, wszelkiego rodzaju obróbki, szczegóły ułożenia izolacji przeciwwilgociowej i termicznej, szczegóły daszków, krat, balustrad i poręczy z połączeniami,  szczegóły wykonania i montażu logotypu itp.;  skala 1:20, 1:10, 1:5  ,</w:t>
      </w:r>
    </w:p>
    <w:p w14:paraId="35E2B708" w14:textId="77777777" w:rsidR="0073138E" w:rsidRDefault="00D72DAE">
      <w:pPr>
        <w:pStyle w:val="Standard"/>
        <w:spacing w:line="360" w:lineRule="auto"/>
        <w:ind w:left="1587"/>
        <w:jc w:val="both"/>
        <w:rPr>
          <w:rFonts w:ascii="Arial Narrow" w:hAnsi="Arial Narrow"/>
        </w:rPr>
      </w:pPr>
      <w:r>
        <w:rPr>
          <w:rFonts w:ascii="Arial Narrow" w:hAnsi="Arial Narrow"/>
        </w:rPr>
        <w:t>e) Specyfikacje techniczne wykonania i odbioru robót dla każdej branży osobno</w:t>
      </w:r>
    </w:p>
    <w:p w14:paraId="55948C9E" w14:textId="77777777" w:rsidR="0073138E" w:rsidRDefault="00D72DAE">
      <w:pPr>
        <w:pStyle w:val="Standard"/>
        <w:spacing w:line="360" w:lineRule="auto"/>
        <w:ind w:left="1587"/>
        <w:jc w:val="both"/>
        <w:rPr>
          <w:rFonts w:ascii="Arial Narrow" w:hAnsi="Arial Narrow"/>
        </w:rPr>
      </w:pPr>
      <w:r>
        <w:rPr>
          <w:rFonts w:ascii="Arial Narrow" w:hAnsi="Arial Narrow"/>
        </w:rPr>
        <w:t xml:space="preserve">f) Przedmiary szczegółowe robót dla wszystkich zaprojektowanych elementów i rozwiązań, łącznie z uwzględnieniem wszelkich badań, odbiorów, wywózek i utylizacji – dla każdej branży osobno  </w:t>
      </w:r>
    </w:p>
    <w:p w14:paraId="3EE3620A" w14:textId="77777777" w:rsidR="0073138E" w:rsidRDefault="00D72DAE">
      <w:pPr>
        <w:pStyle w:val="Standard"/>
        <w:spacing w:line="360" w:lineRule="auto"/>
        <w:ind w:left="1587"/>
        <w:jc w:val="both"/>
        <w:rPr>
          <w:rFonts w:ascii="Arial Narrow" w:hAnsi="Arial Narrow"/>
        </w:rPr>
      </w:pPr>
      <w:r>
        <w:rPr>
          <w:rFonts w:ascii="Arial Narrow" w:hAnsi="Arial Narrow"/>
        </w:rPr>
        <w:t>g) Kosztorysy inwestorskie dla wszystkich zaprojektowanych elementów i rozwiązań, łącznie z dodatkowymi kosztami wszelkich badań, odbiorów, wywózek i utylizacji – dla każdej branży osobno</w:t>
      </w:r>
    </w:p>
    <w:p w14:paraId="3434EEE7" w14:textId="77777777" w:rsidR="0073138E" w:rsidRDefault="00D72DAE">
      <w:pPr>
        <w:pStyle w:val="Standard"/>
        <w:spacing w:line="360" w:lineRule="auto"/>
        <w:ind w:left="1587"/>
        <w:jc w:val="both"/>
        <w:rPr>
          <w:rFonts w:ascii="Arial Narrow" w:hAnsi="Arial Narrow"/>
        </w:rPr>
      </w:pPr>
      <w:r>
        <w:rPr>
          <w:rFonts w:ascii="Arial Narrow" w:hAnsi="Arial Narrow"/>
        </w:rPr>
        <w:t>h) Zbiorcze zestawienie kosztorysów inwestorskich z podziałem na branże</w:t>
      </w:r>
    </w:p>
    <w:p w14:paraId="6DBDE284" w14:textId="77777777" w:rsidR="0073138E" w:rsidRDefault="00D72DAE">
      <w:pPr>
        <w:pStyle w:val="Standard"/>
        <w:spacing w:line="360" w:lineRule="auto"/>
        <w:ind w:left="1587"/>
        <w:jc w:val="both"/>
        <w:rPr>
          <w:rFonts w:ascii="Arial Narrow" w:hAnsi="Arial Narrow"/>
        </w:rPr>
      </w:pPr>
      <w:r>
        <w:rPr>
          <w:rFonts w:ascii="Arial Narrow" w:hAnsi="Arial Narrow"/>
        </w:rPr>
        <w:t xml:space="preserve">i) Wizualizacje 3D – 4 ujęcia  </w:t>
      </w:r>
    </w:p>
    <w:p w14:paraId="28A7D08D" w14:textId="77777777" w:rsidR="0073138E" w:rsidRDefault="00D72DAE">
      <w:pPr>
        <w:pStyle w:val="Standard"/>
        <w:spacing w:line="360" w:lineRule="auto"/>
        <w:ind w:left="1587"/>
        <w:jc w:val="both"/>
        <w:rPr>
          <w:rFonts w:ascii="Arial Narrow" w:hAnsi="Arial Narrow"/>
        </w:rPr>
      </w:pPr>
      <w:r>
        <w:rPr>
          <w:rFonts w:ascii="Arial Narrow" w:hAnsi="Arial Narrow"/>
        </w:rPr>
        <w:t>j) Inne opracowania niezbędne do uzyskania decyzji o pozwoleniu na budowę i zgłoszenia robót budowlanych niewymagających uzyskania decyzji o pozwoleniu na budowę.</w:t>
      </w:r>
    </w:p>
    <w:p w14:paraId="48F86898" w14:textId="77777777" w:rsidR="0073138E" w:rsidRDefault="0073138E">
      <w:pPr>
        <w:pStyle w:val="Standard"/>
        <w:spacing w:line="360" w:lineRule="auto"/>
        <w:ind w:left="1587"/>
        <w:jc w:val="both"/>
        <w:rPr>
          <w:rFonts w:ascii="Arial Narrow" w:hAnsi="Arial Narrow"/>
        </w:rPr>
      </w:pPr>
    </w:p>
    <w:p w14:paraId="7CD171F9" w14:textId="77777777" w:rsidR="0073138E" w:rsidRDefault="00D72DAE">
      <w:pPr>
        <w:pStyle w:val="Standard"/>
        <w:spacing w:line="360" w:lineRule="auto"/>
        <w:ind w:left="1587"/>
        <w:jc w:val="both"/>
        <w:rPr>
          <w:rFonts w:ascii="Arial Narrow" w:hAnsi="Arial Narrow"/>
        </w:rPr>
      </w:pPr>
      <w:r>
        <w:rPr>
          <w:rFonts w:ascii="Arial Narrow" w:hAnsi="Arial Narrow"/>
        </w:rPr>
        <w:t>Wymienione nazwy projektów określają zakres nałożony przez Zamawiającego i nie stanową spisu teczek rzeczywiście wykonanych i nazwanych przez Wykonawcę projektów, jaki winien przygotować Wykonawca do protokołu zdawczo – odbiorczego. Nazwy projektów budowlanych i wykonawczych powinny być analogiczne</w:t>
      </w:r>
    </w:p>
    <w:p w14:paraId="0A0E46BC" w14:textId="77777777" w:rsidR="0073138E" w:rsidRDefault="00D72DAE">
      <w:pPr>
        <w:pStyle w:val="Standard"/>
        <w:spacing w:line="360" w:lineRule="auto"/>
        <w:ind w:left="1587"/>
        <w:jc w:val="both"/>
        <w:rPr>
          <w:rFonts w:ascii="Arial Narrow" w:hAnsi="Arial Narrow"/>
        </w:rPr>
      </w:pPr>
      <w:r>
        <w:rPr>
          <w:rFonts w:ascii="Arial Narrow" w:hAnsi="Arial Narrow"/>
        </w:rPr>
        <w:t xml:space="preserve">Podana powyżej lista nie stanowi katalogu zamkniętego i nie zwalnia Wykonawcy z  konieczności uzyskania uzgodnień, opinii, zgód, dokumentacji itd. wynikających z wymagań </w:t>
      </w:r>
      <w:r>
        <w:rPr>
          <w:rFonts w:ascii="Arial Narrow" w:hAnsi="Arial Narrow"/>
        </w:rPr>
        <w:lastRenderedPageBreak/>
        <w:t xml:space="preserve">prowadzonego przez właściwy urząd postępowania administracyjnego oraz niezbędnych do dokonania odbioru robót budowlanych wykonanych na bazie sporządzonego przez Wykonawcę dokumentacji projektowej.  </w:t>
      </w:r>
    </w:p>
    <w:p w14:paraId="60BC55B7" w14:textId="77777777" w:rsidR="0073138E" w:rsidRDefault="00D72DAE">
      <w:pPr>
        <w:pStyle w:val="Standard"/>
        <w:spacing w:line="360" w:lineRule="auto"/>
        <w:ind w:left="1587"/>
        <w:jc w:val="both"/>
        <w:rPr>
          <w:rFonts w:hint="eastAsia"/>
        </w:rPr>
      </w:pPr>
      <w:r>
        <w:rPr>
          <w:rFonts w:ascii="Arial Narrow" w:hAnsi="Arial Narrow"/>
        </w:rPr>
        <w:t xml:space="preserve">W ramach prac projektowych projektant zobowiązany jest przestrzega zapisów Uchwały Rady Gminy Wielka Nieszawka nr XXX/139/05 z dnia 27 października 2005 roku (Dz. Urz. Woj. Kujawsko-Pomorskiego z roku 2005 nr 128, poz. 2133) </w:t>
      </w:r>
      <w:r>
        <w:rPr>
          <w:rFonts w:ascii="Arial Narrow" w:hAnsi="Arial Narrow"/>
          <w:b/>
          <w:bCs/>
        </w:rPr>
        <w:t>(Załączniki nr 2).</w:t>
      </w:r>
    </w:p>
    <w:p w14:paraId="343128E5" w14:textId="77777777" w:rsidR="0073138E" w:rsidRDefault="0073138E">
      <w:pPr>
        <w:pStyle w:val="Standard"/>
        <w:spacing w:line="360" w:lineRule="auto"/>
        <w:ind w:left="1587"/>
        <w:jc w:val="both"/>
        <w:rPr>
          <w:rFonts w:ascii="Arial Narrow" w:hAnsi="Arial Narrow"/>
        </w:rPr>
      </w:pPr>
    </w:p>
    <w:p w14:paraId="5CFAA3BE" w14:textId="77777777" w:rsidR="0073138E" w:rsidRDefault="00D72DAE">
      <w:pPr>
        <w:pStyle w:val="Standard"/>
        <w:spacing w:line="360" w:lineRule="auto"/>
        <w:ind w:left="1587"/>
        <w:jc w:val="both"/>
        <w:rPr>
          <w:rFonts w:ascii="Arial Narrow" w:hAnsi="Arial Narrow"/>
        </w:rPr>
      </w:pPr>
      <w:r>
        <w:rPr>
          <w:rFonts w:ascii="Arial Narrow" w:hAnsi="Arial Narrow"/>
        </w:rPr>
        <w:t>Dokumentacja budowlana winna być opracowania dla trzech zakresów robót  budowlanych:</w:t>
      </w:r>
    </w:p>
    <w:p w14:paraId="1668A5F7" w14:textId="77777777" w:rsidR="0073138E" w:rsidRDefault="00D72DAE">
      <w:pPr>
        <w:pStyle w:val="Standard"/>
        <w:spacing w:line="360" w:lineRule="auto"/>
        <w:ind w:left="1587"/>
        <w:jc w:val="both"/>
        <w:rPr>
          <w:rFonts w:ascii="Arial Narrow" w:hAnsi="Arial Narrow"/>
        </w:rPr>
      </w:pPr>
      <w:r>
        <w:rPr>
          <w:rFonts w:ascii="Arial Narrow" w:hAnsi="Arial Narrow"/>
        </w:rPr>
        <w:t>a) roboty budowlane wymagające uzyskania pozwolenia na budowę (należy uzyskać decyzję o zatwierdzeniu projektu budowlanego i udzieleniu pozwolenia na budowę) ,</w:t>
      </w:r>
    </w:p>
    <w:p w14:paraId="47B3A476" w14:textId="77777777" w:rsidR="0073138E" w:rsidRDefault="00D72DAE">
      <w:pPr>
        <w:pStyle w:val="Standard"/>
        <w:spacing w:line="360" w:lineRule="auto"/>
        <w:ind w:left="1587"/>
        <w:jc w:val="both"/>
        <w:rPr>
          <w:rFonts w:ascii="Arial Narrow" w:hAnsi="Arial Narrow"/>
        </w:rPr>
      </w:pPr>
      <w:r>
        <w:rPr>
          <w:rFonts w:ascii="Arial Narrow" w:hAnsi="Arial Narrow"/>
        </w:rPr>
        <w:t xml:space="preserve">b) roboty budowlane wymagające zgłoszenia właściwemu organowi administracji </w:t>
      </w:r>
      <w:proofErr w:type="spellStart"/>
      <w:r>
        <w:rPr>
          <w:rFonts w:ascii="Arial Narrow" w:hAnsi="Arial Narrow"/>
        </w:rPr>
        <w:t>architektoniczno</w:t>
      </w:r>
      <w:proofErr w:type="spellEnd"/>
      <w:r>
        <w:rPr>
          <w:rFonts w:ascii="Arial Narrow" w:hAnsi="Arial Narrow"/>
        </w:rPr>
        <w:t xml:space="preserve"> – budowlanej (należy uzyskać zaświadczenie o braku podstaw do wniesienia sprzeciwu dla dokonanego zgłoszenia zamiaru wykonania robót budowlanych niewymagających uzyskania pozwolenia na budowę</w:t>
      </w:r>
    </w:p>
    <w:p w14:paraId="51B91164" w14:textId="77777777" w:rsidR="0073138E" w:rsidRDefault="00D72DAE">
      <w:pPr>
        <w:pStyle w:val="Standard"/>
        <w:spacing w:line="360" w:lineRule="auto"/>
        <w:ind w:left="1587"/>
        <w:jc w:val="both"/>
        <w:rPr>
          <w:rFonts w:ascii="Arial Narrow" w:hAnsi="Arial Narrow"/>
        </w:rPr>
      </w:pPr>
      <w:r>
        <w:rPr>
          <w:rFonts w:ascii="Arial Narrow" w:hAnsi="Arial Narrow"/>
        </w:rPr>
        <w:t xml:space="preserve">c) roboty budowlane niewymagające uzyskania pozwolenia na budowę, ani zgłoszenia właściwemu organowi administracji </w:t>
      </w:r>
      <w:proofErr w:type="spellStart"/>
      <w:r>
        <w:rPr>
          <w:rFonts w:ascii="Arial Narrow" w:hAnsi="Arial Narrow"/>
        </w:rPr>
        <w:t>architektoniczno</w:t>
      </w:r>
      <w:proofErr w:type="spellEnd"/>
      <w:r>
        <w:rPr>
          <w:rFonts w:ascii="Arial Narrow" w:hAnsi="Arial Narrow"/>
        </w:rPr>
        <w:t xml:space="preserve"> – budowlanej.</w:t>
      </w:r>
    </w:p>
    <w:p w14:paraId="43DD10F4" w14:textId="77777777" w:rsidR="0073138E" w:rsidRDefault="0073138E">
      <w:pPr>
        <w:pStyle w:val="Standard"/>
        <w:spacing w:line="360" w:lineRule="auto"/>
        <w:ind w:left="1587"/>
        <w:jc w:val="both"/>
        <w:rPr>
          <w:rFonts w:ascii="Arial Narrow" w:hAnsi="Arial Narrow"/>
        </w:rPr>
      </w:pPr>
    </w:p>
    <w:p w14:paraId="12E04280" w14:textId="77777777" w:rsidR="0073138E" w:rsidRDefault="00D72DAE">
      <w:pPr>
        <w:pStyle w:val="Standard"/>
        <w:spacing w:line="360" w:lineRule="auto"/>
        <w:ind w:left="1587"/>
        <w:jc w:val="both"/>
        <w:rPr>
          <w:rFonts w:ascii="Arial Narrow" w:hAnsi="Arial Narrow"/>
        </w:rPr>
      </w:pPr>
      <w:r>
        <w:rPr>
          <w:rFonts w:ascii="Arial Narrow" w:hAnsi="Arial Narrow"/>
        </w:rPr>
        <w:t>Wykonawca ma możliwość wykonania jednej dokumentacji zbiorczej, lub opracowania niezależnych dokumentacji dla poszczególnych zakresów robót budowlanych. Rozdziału dokumentacji można dokonać celem szybszego rozpoczęcia robót budowlanych dla niektórych części zadania.</w:t>
      </w:r>
    </w:p>
    <w:p w14:paraId="4063E485" w14:textId="77777777" w:rsidR="0073138E" w:rsidRDefault="00D72DAE">
      <w:pPr>
        <w:pStyle w:val="Standard"/>
        <w:spacing w:line="360" w:lineRule="auto"/>
        <w:ind w:left="1587"/>
        <w:jc w:val="both"/>
        <w:rPr>
          <w:rFonts w:ascii="Arial Narrow" w:hAnsi="Arial Narrow"/>
        </w:rPr>
      </w:pPr>
      <w:r>
        <w:rPr>
          <w:rFonts w:ascii="Arial Narrow" w:hAnsi="Arial Narrow"/>
        </w:rPr>
        <w:t xml:space="preserve">W przypadku opracowania niezależnych dokumentacji dla poszczególnych zakresów robót budowlanych, Wykonawca ma możliwość przystąpienia do robót budowlanych niewymagających uzyskania pozwolenia na budowę, ani zgłoszenia właściwemu organowi administracji </w:t>
      </w:r>
      <w:proofErr w:type="spellStart"/>
      <w:r>
        <w:rPr>
          <w:rFonts w:ascii="Arial Narrow" w:hAnsi="Arial Narrow"/>
        </w:rPr>
        <w:t>architektoniczno</w:t>
      </w:r>
      <w:proofErr w:type="spellEnd"/>
      <w:r>
        <w:rPr>
          <w:rFonts w:ascii="Arial Narrow" w:hAnsi="Arial Narrow"/>
        </w:rPr>
        <w:t xml:space="preserve"> – budowlanej, jedynie po uzyskaniu akceptacji dokumentacji przez Zamawiającego. Wykonawca ma także możliwość przystąpienia do robót budowlanych wymagających zgłoszenia właściwemu organowi administracji </w:t>
      </w:r>
      <w:proofErr w:type="spellStart"/>
      <w:r>
        <w:rPr>
          <w:rFonts w:ascii="Arial Narrow" w:hAnsi="Arial Narrow"/>
        </w:rPr>
        <w:t>architektoniczno</w:t>
      </w:r>
      <w:proofErr w:type="spellEnd"/>
      <w:r>
        <w:rPr>
          <w:rFonts w:ascii="Arial Narrow" w:hAnsi="Arial Narrow"/>
        </w:rPr>
        <w:t xml:space="preserve"> – budowlanej, po uzyskaniu akceptacji dokumentacji przez Zamawiającego i uzyskaniu zaświadczenia właściwego organu administracji </w:t>
      </w:r>
      <w:proofErr w:type="spellStart"/>
      <w:r>
        <w:rPr>
          <w:rFonts w:ascii="Arial Narrow" w:hAnsi="Arial Narrow"/>
        </w:rPr>
        <w:t>architektoniczno</w:t>
      </w:r>
      <w:proofErr w:type="spellEnd"/>
      <w:r>
        <w:rPr>
          <w:rFonts w:ascii="Arial Narrow" w:hAnsi="Arial Narrow"/>
        </w:rPr>
        <w:t xml:space="preserve"> – budowlanej o braku podstaw do wniesienia sprzeciwu dla dokonanego zgłoszenia zamiaru wykonania robót budowlanych niewymagających uzyskania pozwolenia na budowę. Do realizacji pozostałych robót Wykonawca może przystąpić dopiero po uzyskaniu pozwolenia na budowę.</w:t>
      </w:r>
    </w:p>
    <w:p w14:paraId="534288C0" w14:textId="77777777" w:rsidR="0073138E" w:rsidRDefault="00D72DAE">
      <w:pPr>
        <w:pStyle w:val="Standard"/>
        <w:spacing w:line="360" w:lineRule="auto"/>
        <w:ind w:left="1587"/>
        <w:jc w:val="both"/>
        <w:rPr>
          <w:rFonts w:ascii="Arial Narrow" w:hAnsi="Arial Narrow"/>
        </w:rPr>
      </w:pPr>
      <w:r>
        <w:rPr>
          <w:rFonts w:ascii="Arial Narrow" w:hAnsi="Arial Narrow"/>
        </w:rPr>
        <w:t xml:space="preserve">Zaświadczenia właściwych organów o braku sprzeciwu do zgłoszonych robót budowlanych, jak i pozwolenia na budowę należy uzyskać w dacie umownej obowiązującej także dla przekazania Zamawiającemu wielobranżowej dokumentacji projektowo – kosztorysowej.  </w:t>
      </w:r>
    </w:p>
    <w:p w14:paraId="3A84FDB3" w14:textId="77777777" w:rsidR="0073138E" w:rsidRDefault="00D72DAE">
      <w:pPr>
        <w:pStyle w:val="Standard"/>
        <w:spacing w:line="360" w:lineRule="auto"/>
        <w:ind w:left="1587"/>
        <w:jc w:val="both"/>
        <w:rPr>
          <w:rFonts w:ascii="Arial Narrow" w:hAnsi="Arial Narrow"/>
        </w:rPr>
      </w:pPr>
      <w:r>
        <w:rPr>
          <w:rFonts w:ascii="Arial Narrow" w:hAnsi="Arial Narrow"/>
        </w:rPr>
        <w:lastRenderedPageBreak/>
        <w:t xml:space="preserve">Wykonawca zobowiązany jest do poniesienia wszystkich kosztów związanych z realizacją zadania, w tym koszt wykonania dokumentacji projektowo – kosztorysowej łącznie z opłatami związanymi z uzyskaniem wszystkich ww. decyzji, warunków, uzgodnień, a także wyrysów, wypisów, map, kosztem wykonania pomiarów, badań, opracowań, ekspertyz itd.  </w:t>
      </w:r>
    </w:p>
    <w:p w14:paraId="1B058E9A" w14:textId="77777777" w:rsidR="0073138E" w:rsidRDefault="00D72DAE">
      <w:pPr>
        <w:pStyle w:val="Standard"/>
        <w:spacing w:line="360" w:lineRule="auto"/>
        <w:ind w:left="1587"/>
        <w:jc w:val="both"/>
        <w:rPr>
          <w:rFonts w:ascii="Arial Narrow" w:hAnsi="Arial Narrow"/>
        </w:rPr>
      </w:pPr>
      <w:r>
        <w:rPr>
          <w:rFonts w:ascii="Arial Narrow" w:hAnsi="Arial Narrow"/>
        </w:rPr>
        <w:t xml:space="preserve">W przypadku wystąpienia niezgodności z obowiązującymi przepisami </w:t>
      </w:r>
      <w:proofErr w:type="spellStart"/>
      <w:r>
        <w:rPr>
          <w:rFonts w:ascii="Arial Narrow" w:hAnsi="Arial Narrow"/>
        </w:rPr>
        <w:t>techniczno</w:t>
      </w:r>
      <w:proofErr w:type="spellEnd"/>
      <w:r>
        <w:rPr>
          <w:rFonts w:ascii="Arial Narrow" w:hAnsi="Arial Narrow"/>
        </w:rPr>
        <w:t xml:space="preserve"> – budowlanymi, należy załączyć uzyskaną zgodę na odstępstwo – zgodnie z „Rozporządzeniem Ministra Infrastruktury z dnia 12 kwietnia 2002 r. w sprawie warunków technicznych, jakim powinny odpowiadać budynki i ich usytuowanie”.  </w:t>
      </w:r>
    </w:p>
    <w:p w14:paraId="3F3C63DE" w14:textId="77777777" w:rsidR="0073138E" w:rsidRDefault="00D72DAE">
      <w:pPr>
        <w:pStyle w:val="Standard"/>
        <w:spacing w:line="360" w:lineRule="auto"/>
        <w:ind w:left="1587"/>
        <w:jc w:val="both"/>
        <w:rPr>
          <w:rFonts w:ascii="Arial Narrow" w:hAnsi="Arial Narrow"/>
        </w:rPr>
      </w:pPr>
      <w:r>
        <w:rPr>
          <w:rFonts w:ascii="Arial Narrow" w:hAnsi="Arial Narrow"/>
        </w:rPr>
        <w:t>Do każdego egzemplarza projektu budowlanego i wykonawczego winny być</w:t>
      </w:r>
    </w:p>
    <w:p w14:paraId="0ACFFECA" w14:textId="77777777" w:rsidR="0073138E" w:rsidRDefault="00D72DAE">
      <w:pPr>
        <w:pStyle w:val="Standard"/>
        <w:spacing w:line="360" w:lineRule="auto"/>
        <w:ind w:left="1587"/>
        <w:jc w:val="both"/>
        <w:rPr>
          <w:rFonts w:ascii="Arial Narrow" w:hAnsi="Arial Narrow"/>
        </w:rPr>
      </w:pPr>
      <w:r>
        <w:rPr>
          <w:rFonts w:ascii="Arial Narrow" w:hAnsi="Arial Narrow"/>
        </w:rPr>
        <w:t>załączone dokumenty uprawniające projektantów i sprawdzających do wykonywania samodzielnych funkcji technicznych w budownictwie, zgodnie z art. 12, ust. 7 i art. 12a Ustawy „Prawo budowlane”, oraz oświadczenia zgodnie z art. 20, ust. 4 ww. Ustawy.</w:t>
      </w:r>
    </w:p>
    <w:p w14:paraId="686E3544" w14:textId="77777777" w:rsidR="0073138E" w:rsidRDefault="00D72DAE">
      <w:pPr>
        <w:pStyle w:val="Standard"/>
        <w:spacing w:line="360" w:lineRule="auto"/>
        <w:ind w:left="1587"/>
        <w:jc w:val="both"/>
        <w:rPr>
          <w:rFonts w:ascii="Arial Narrow" w:hAnsi="Arial Narrow"/>
        </w:rPr>
      </w:pPr>
      <w:r>
        <w:rPr>
          <w:rFonts w:ascii="Arial Narrow" w:hAnsi="Arial Narrow"/>
        </w:rPr>
        <w:t xml:space="preserve">Przekazywana przez Wykonawcę ilość egzemplarzy dokumentacji projektowej musi być zgodna z Umową zawartą między Zamawiającym, a Wykonawcą.  </w:t>
      </w:r>
    </w:p>
    <w:p w14:paraId="66FE6025" w14:textId="77777777" w:rsidR="0073138E" w:rsidRDefault="00D72DAE">
      <w:pPr>
        <w:pStyle w:val="Standard"/>
        <w:spacing w:line="360" w:lineRule="auto"/>
        <w:ind w:left="1587"/>
        <w:jc w:val="both"/>
        <w:rPr>
          <w:rFonts w:ascii="Arial Narrow" w:hAnsi="Arial Narrow"/>
        </w:rPr>
      </w:pPr>
      <w:r>
        <w:rPr>
          <w:rFonts w:ascii="Arial Narrow" w:hAnsi="Arial Narrow"/>
        </w:rPr>
        <w:t xml:space="preserve">Projekt wykonawczy należy opracować w osobnych tomach dla każdej z branż.  </w:t>
      </w:r>
    </w:p>
    <w:p w14:paraId="47BB619A" w14:textId="77777777" w:rsidR="0073138E" w:rsidRDefault="00D72DAE">
      <w:pPr>
        <w:pStyle w:val="Standard"/>
        <w:spacing w:line="360" w:lineRule="auto"/>
        <w:ind w:left="1587"/>
        <w:jc w:val="both"/>
        <w:rPr>
          <w:rFonts w:ascii="Arial Narrow" w:hAnsi="Arial Narrow"/>
        </w:rPr>
      </w:pPr>
      <w:r>
        <w:rPr>
          <w:rFonts w:ascii="Arial Narrow" w:hAnsi="Arial Narrow"/>
        </w:rPr>
        <w:t xml:space="preserve">Wykonawca ma obowiązek wykonać i zapisać na nośniku elektronicznym zestawienia dla każdej branży obejmujące wykaz nazw własnych / producentów, zastosowanych w projektowaniu materiałów i urządzeń, które w dokumentacji projektowej, </w:t>
      </w:r>
      <w:proofErr w:type="spellStart"/>
      <w:r>
        <w:rPr>
          <w:rFonts w:ascii="Arial Narrow" w:hAnsi="Arial Narrow"/>
        </w:rPr>
        <w:t>STWiOR</w:t>
      </w:r>
      <w:proofErr w:type="spellEnd"/>
      <w:r>
        <w:rPr>
          <w:rFonts w:ascii="Arial Narrow" w:hAnsi="Arial Narrow"/>
        </w:rPr>
        <w:t xml:space="preserve"> oraz kosztorysach zostały opisane za pomocą parametrów; zestawienie tabelaryczne: nazwa własna / producent – parametry.  </w:t>
      </w:r>
    </w:p>
    <w:p w14:paraId="7A9C3BF1" w14:textId="77777777" w:rsidR="0073138E" w:rsidRDefault="00D72DAE">
      <w:pPr>
        <w:pStyle w:val="Standard"/>
        <w:spacing w:line="360" w:lineRule="auto"/>
        <w:ind w:left="1587"/>
        <w:jc w:val="both"/>
        <w:rPr>
          <w:rFonts w:ascii="Arial Narrow" w:hAnsi="Arial Narrow"/>
        </w:rPr>
      </w:pPr>
      <w:r>
        <w:rPr>
          <w:rFonts w:ascii="Arial Narrow" w:hAnsi="Arial Narrow"/>
        </w:rPr>
        <w:t>Zamawiający udzieli Wykonawcy pełnomocnictwa do występowania w jego imieniu przed organami administracji samorządowej i innymi instytucjami w zakresie rzeczowym wynikającym z projektowania.</w:t>
      </w:r>
    </w:p>
    <w:p w14:paraId="56B47513" w14:textId="77777777" w:rsidR="0073138E" w:rsidRDefault="0073138E">
      <w:pPr>
        <w:pStyle w:val="Standard"/>
        <w:spacing w:line="360" w:lineRule="auto"/>
        <w:ind w:left="1587"/>
        <w:jc w:val="both"/>
        <w:rPr>
          <w:rFonts w:ascii="Arial Narrow" w:hAnsi="Arial Narrow"/>
        </w:rPr>
      </w:pPr>
    </w:p>
    <w:p w14:paraId="63FC42BA" w14:textId="77777777" w:rsidR="0073138E" w:rsidRDefault="00D72DAE">
      <w:pPr>
        <w:pStyle w:val="INDEKSWM"/>
        <w:numPr>
          <w:ilvl w:val="0"/>
          <w:numId w:val="2"/>
        </w:numPr>
      </w:pPr>
      <w:r>
        <w:t>Zalecenia projektowe.</w:t>
      </w:r>
    </w:p>
    <w:p w14:paraId="5F98B7D4" w14:textId="77777777" w:rsidR="0073138E" w:rsidRDefault="00D72DAE">
      <w:pPr>
        <w:pStyle w:val="Standard"/>
        <w:spacing w:line="360" w:lineRule="auto"/>
        <w:ind w:left="850" w:hanging="510"/>
        <w:jc w:val="both"/>
        <w:rPr>
          <w:rFonts w:hint="eastAsia"/>
        </w:rPr>
      </w:pPr>
      <w:r>
        <w:rPr>
          <w:rFonts w:ascii="Arial Narrow" w:hAnsi="Arial Narrow"/>
        </w:rPr>
        <w:t xml:space="preserve">Dokumentację należy wykonać w oparciu o zapisy Uchwały Rady Gminy Wielka Nieszawka nr XXX/139/05 z dnia 27 października 2005 roku (Dz. Urz. Woj. Kujawsko-Pomorskiego z roku 2005 nr 128, poz. 2133) </w:t>
      </w:r>
      <w:r>
        <w:rPr>
          <w:rFonts w:ascii="Arial Narrow" w:hAnsi="Arial Narrow"/>
          <w:b/>
          <w:bCs/>
        </w:rPr>
        <w:t>(Załączniki nr 3)</w:t>
      </w:r>
      <w:r>
        <w:rPr>
          <w:rFonts w:ascii="Arial Narrow" w:hAnsi="Arial Narrow"/>
        </w:rPr>
        <w:t xml:space="preserve">, aktualną mapę do celów projektowych, aktualne badania podłoża gruntowego, warunki techniczne, oraz inne obowiązujące i wymagane dokumenty, które Wykonawca winien uzyskać we własnym zakresie w ramach realizacji zadania, a także w oparciu o wytyczne Zamawiającego.  Podczas opracowywania dokumentacji technicznej należy uwzględnić konieczność zaprojektowania wizualnej identyfikacji siedziby oraz dostosowania kolorystyki elewacji.  </w:t>
      </w:r>
    </w:p>
    <w:p w14:paraId="00D12D31" w14:textId="77777777" w:rsidR="0073138E" w:rsidRDefault="00D72DAE">
      <w:pPr>
        <w:pStyle w:val="Standard"/>
        <w:spacing w:line="360" w:lineRule="auto"/>
        <w:ind w:left="850" w:hanging="510"/>
        <w:jc w:val="both"/>
        <w:rPr>
          <w:rFonts w:ascii="Arial Narrow" w:hAnsi="Arial Narrow"/>
        </w:rPr>
      </w:pPr>
      <w:r>
        <w:rPr>
          <w:rFonts w:ascii="Arial Narrow" w:hAnsi="Arial Narrow"/>
        </w:rPr>
        <w:lastRenderedPageBreak/>
        <w:t xml:space="preserve">Kosztorys inwestorski powinien być wykonany w okresie ostatnich 30 dni przed przekazaniem dokumentacji projektowo – kosztorysowej, na podstawie KNR z uwzględnieniem stawek aktualnych cenników </w:t>
      </w:r>
      <w:proofErr w:type="spellStart"/>
      <w:r>
        <w:rPr>
          <w:rFonts w:ascii="Arial Narrow" w:hAnsi="Arial Narrow"/>
        </w:rPr>
        <w:t>Sekocenbud</w:t>
      </w:r>
      <w:proofErr w:type="spellEnd"/>
      <w:r>
        <w:rPr>
          <w:rFonts w:ascii="Arial Narrow" w:hAnsi="Arial Narrow"/>
        </w:rPr>
        <w:t xml:space="preserve"> oraz dla elementów indywidualnych ustalonych cen rynkowych.  </w:t>
      </w:r>
    </w:p>
    <w:p w14:paraId="73BF56DD" w14:textId="77777777" w:rsidR="0073138E" w:rsidRDefault="00D72DAE">
      <w:pPr>
        <w:pStyle w:val="Standard"/>
        <w:spacing w:line="360" w:lineRule="auto"/>
        <w:ind w:left="850" w:hanging="510"/>
        <w:jc w:val="both"/>
        <w:rPr>
          <w:rFonts w:ascii="Arial Narrow" w:hAnsi="Arial Narrow"/>
        </w:rPr>
      </w:pPr>
      <w:r>
        <w:rPr>
          <w:rFonts w:ascii="Arial Narrow" w:hAnsi="Arial Narrow"/>
        </w:rPr>
        <w:t>Koszt wykonania dokumentacji projektowej (ujęty w harmonogramie rzeczowo – finansowym) winien być ustalony na wartość nie wyższą niż 6% wartości robót budowlanych.</w:t>
      </w:r>
    </w:p>
    <w:p w14:paraId="0E74409E" w14:textId="77777777" w:rsidR="0073138E" w:rsidRDefault="00D72DAE">
      <w:pPr>
        <w:pStyle w:val="Standard"/>
        <w:spacing w:line="360" w:lineRule="auto"/>
        <w:ind w:left="850" w:hanging="510"/>
        <w:jc w:val="both"/>
        <w:rPr>
          <w:rFonts w:ascii="Arial Narrow" w:hAnsi="Arial Narrow"/>
        </w:rPr>
      </w:pPr>
      <w:r>
        <w:rPr>
          <w:rFonts w:ascii="Arial Narrow" w:hAnsi="Arial Narrow"/>
        </w:rPr>
        <w:t>Zastosowane w projekcie materiały i urządzenia należy przyjąć co najmniej klasy średniej, określając wymagane minimalne parametry techniczne, pozwalające na długą i bezawaryjna eksploatację. Zamawiający nie dopuszcza używania nazw własnych produktów lub nazw producentów.</w:t>
      </w:r>
    </w:p>
    <w:p w14:paraId="1CDFB4CF" w14:textId="77777777" w:rsidR="0073138E" w:rsidRDefault="00D72DAE">
      <w:pPr>
        <w:pStyle w:val="Standard"/>
        <w:spacing w:line="360" w:lineRule="auto"/>
        <w:ind w:left="850" w:hanging="510"/>
        <w:jc w:val="both"/>
        <w:rPr>
          <w:rFonts w:ascii="Arial Narrow" w:hAnsi="Arial Narrow"/>
        </w:rPr>
      </w:pPr>
      <w:r>
        <w:rPr>
          <w:rFonts w:ascii="Arial Narrow" w:hAnsi="Arial Narrow"/>
        </w:rPr>
        <w:t>Na rzutach branży architektonicznej muszą zostać wskazane przejścia / przebicia instalacji elektrycznych, teletechnicznych, sanitarnych przez stropy i ściany wydzielenia przeciwpożarowego z podanym sposobem zabezpieczenia przejść.</w:t>
      </w:r>
    </w:p>
    <w:p w14:paraId="4D2820A5" w14:textId="77777777" w:rsidR="0073138E" w:rsidRDefault="00D72DAE">
      <w:pPr>
        <w:pStyle w:val="Standard"/>
        <w:spacing w:line="360" w:lineRule="auto"/>
        <w:ind w:left="850" w:hanging="510"/>
        <w:jc w:val="both"/>
        <w:rPr>
          <w:rFonts w:ascii="Arial Narrow" w:hAnsi="Arial Narrow"/>
        </w:rPr>
      </w:pPr>
      <w:r>
        <w:rPr>
          <w:rFonts w:ascii="Arial Narrow" w:hAnsi="Arial Narrow"/>
        </w:rPr>
        <w:t xml:space="preserve">Przyjęte grubości termoizolacji dla przegród budowlanych należy traktować, jako wartości minimalne, i w razie potrzeby zwiększyć do grubości zapewniającej uzyskanie wartości obliczeniowych współczynników przenikania ciepła zgodnych z obowiązującymi przepisami. W oparciu o przeprowadzone badania geologiczne, zweryfikować należy również przyjęte rozwiązania </w:t>
      </w:r>
      <w:proofErr w:type="spellStart"/>
      <w:r>
        <w:rPr>
          <w:rFonts w:ascii="Arial Narrow" w:hAnsi="Arial Narrow"/>
        </w:rPr>
        <w:t>hydroizolacyjne</w:t>
      </w:r>
      <w:proofErr w:type="spellEnd"/>
      <w:r>
        <w:rPr>
          <w:rFonts w:ascii="Arial Narrow" w:hAnsi="Arial Narrow"/>
        </w:rPr>
        <w:t>.</w:t>
      </w:r>
    </w:p>
    <w:p w14:paraId="177943AB" w14:textId="77777777" w:rsidR="0073138E" w:rsidRDefault="00D72DAE">
      <w:pPr>
        <w:pStyle w:val="Standard"/>
        <w:spacing w:line="360" w:lineRule="auto"/>
        <w:ind w:left="850" w:hanging="510"/>
        <w:jc w:val="both"/>
        <w:rPr>
          <w:rFonts w:ascii="Arial Narrow" w:hAnsi="Arial Narrow"/>
        </w:rPr>
      </w:pPr>
      <w:r>
        <w:rPr>
          <w:rFonts w:ascii="Arial Narrow" w:hAnsi="Arial Narrow"/>
        </w:rPr>
        <w:t>Zamawiający zastrzega możliwość wprowadzania zmian do zaproponowanego na rysunku koncepcyjnym układu funkcjonalnego i przyjętych rozwiązań technicznych.</w:t>
      </w:r>
    </w:p>
    <w:p w14:paraId="2225B5EA" w14:textId="77777777" w:rsidR="0073138E" w:rsidRDefault="0073138E">
      <w:pPr>
        <w:pStyle w:val="Standard"/>
        <w:spacing w:line="360" w:lineRule="auto"/>
        <w:ind w:left="850" w:hanging="510"/>
        <w:jc w:val="both"/>
        <w:rPr>
          <w:rFonts w:ascii="Arial Narrow" w:hAnsi="Arial Narrow"/>
        </w:rPr>
      </w:pPr>
    </w:p>
    <w:p w14:paraId="1BC08DBA" w14:textId="77777777" w:rsidR="0073138E" w:rsidRDefault="00D72DAE">
      <w:pPr>
        <w:pStyle w:val="INDEKSWM"/>
        <w:numPr>
          <w:ilvl w:val="0"/>
          <w:numId w:val="2"/>
        </w:numPr>
      </w:pPr>
      <w:r>
        <w:t>Opis planowanego zadania inwestycyjnego</w:t>
      </w:r>
    </w:p>
    <w:p w14:paraId="4509E97E" w14:textId="77777777" w:rsidR="0073138E" w:rsidRDefault="0073138E">
      <w:pPr>
        <w:pStyle w:val="Standard"/>
        <w:spacing w:line="360" w:lineRule="auto"/>
        <w:jc w:val="both"/>
        <w:rPr>
          <w:rFonts w:ascii="Arial Narrow" w:hAnsi="Arial Narrow"/>
        </w:rPr>
      </w:pPr>
    </w:p>
    <w:p w14:paraId="284F6735" w14:textId="77777777" w:rsidR="0073138E" w:rsidRDefault="00D72DAE">
      <w:pPr>
        <w:pStyle w:val="Standard"/>
        <w:spacing w:line="360" w:lineRule="auto"/>
        <w:ind w:left="850" w:hanging="510"/>
        <w:jc w:val="both"/>
        <w:rPr>
          <w:rFonts w:ascii="Arial Narrow" w:hAnsi="Arial Narrow"/>
        </w:rPr>
      </w:pPr>
      <w:r>
        <w:rPr>
          <w:rFonts w:ascii="Arial Narrow" w:hAnsi="Arial Narrow"/>
        </w:rPr>
        <w:t>Opis zakresu dokumentacji projektowej</w:t>
      </w:r>
    </w:p>
    <w:p w14:paraId="09372D54" w14:textId="77777777" w:rsidR="0073138E" w:rsidRDefault="00D72DAE">
      <w:pPr>
        <w:pStyle w:val="Standard"/>
        <w:numPr>
          <w:ilvl w:val="2"/>
          <w:numId w:val="2"/>
        </w:numPr>
        <w:spacing w:line="360" w:lineRule="auto"/>
        <w:ind w:left="1191" w:hanging="227"/>
        <w:jc w:val="both"/>
        <w:rPr>
          <w:rFonts w:ascii="Arial Narrow" w:hAnsi="Arial Narrow"/>
        </w:rPr>
      </w:pPr>
      <w:r>
        <w:rPr>
          <w:rFonts w:ascii="Arial Narrow" w:hAnsi="Arial Narrow"/>
        </w:rPr>
        <w:t>Budowa budynku świetlicy – wg wymagań obowiązujących przepisów prawnych.</w:t>
      </w:r>
    </w:p>
    <w:p w14:paraId="24D2B786"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Realizacja robót ziemnych,</w:t>
      </w:r>
    </w:p>
    <w:p w14:paraId="42D75883"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wykonanie fundamentów obiektu w tym płyty fundamentowej</w:t>
      </w:r>
    </w:p>
    <w:p w14:paraId="5A6B6258"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 xml:space="preserve">wykonanie ścian zewnętrznych, w </w:t>
      </w:r>
      <w:proofErr w:type="spellStart"/>
      <w:r>
        <w:rPr>
          <w:rFonts w:ascii="Arial Narrow" w:hAnsi="Arial Narrow"/>
        </w:rPr>
        <w:t>w</w:t>
      </w:r>
      <w:proofErr w:type="spellEnd"/>
      <w:r>
        <w:rPr>
          <w:rFonts w:ascii="Arial Narrow" w:hAnsi="Arial Narrow"/>
        </w:rPr>
        <w:t xml:space="preserve"> tym fundamentowych . Wraz z realizacją otworów okiennych , drzwiowych, nasroży i wieńców,</w:t>
      </w:r>
    </w:p>
    <w:p w14:paraId="64A8B21E"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wykonanie podłogi na gruncie wraz z realizacją wszystkich niezbędnych warstw podłogowych,</w:t>
      </w:r>
    </w:p>
    <w:p w14:paraId="36C6152C"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 xml:space="preserve">wykonanie stropu </w:t>
      </w:r>
      <w:proofErr w:type="spellStart"/>
      <w:r>
        <w:rPr>
          <w:rFonts w:ascii="Arial Narrow" w:hAnsi="Arial Narrow"/>
        </w:rPr>
        <w:t>międzykondygnacyjnego</w:t>
      </w:r>
      <w:proofErr w:type="spellEnd"/>
      <w:r>
        <w:rPr>
          <w:rFonts w:ascii="Arial Narrow" w:hAnsi="Arial Narrow"/>
        </w:rPr>
        <w:t>, wraz z realizacją wszystkich niezbędnych warstw, - jeśli będzie konieczny.</w:t>
      </w:r>
    </w:p>
    <w:p w14:paraId="6826FE84"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wykonanie konstrukcji dachu wraz z realizacją wszystkich warstw dachowych,</w:t>
      </w:r>
    </w:p>
    <w:p w14:paraId="3AFEFD5F"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montaż paneli fotowoltaicznych</w:t>
      </w:r>
    </w:p>
    <w:p w14:paraId="634B032C"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wykonanie ścian wewnętrznych</w:t>
      </w:r>
    </w:p>
    <w:p w14:paraId="4FC58AC5"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lastRenderedPageBreak/>
        <w:t>wykonanie szachtów instalacyjnych z obudowami,</w:t>
      </w:r>
    </w:p>
    <w:p w14:paraId="686994F6"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wykonanie hydroizolacji i termoizolacji obiektu (ścian zewnętrznych w tym fundamentowych, podłóg na gruncie , dachu)</w:t>
      </w:r>
    </w:p>
    <w:p w14:paraId="358482B3"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osadzenie ślusarki  i stolarki okiennej i drzwiowej zewnętrznej i wewnętrznej</w:t>
      </w:r>
    </w:p>
    <w:p w14:paraId="3796E4FE"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montaż parapetów zewnętrznych i wewnętrznych</w:t>
      </w:r>
    </w:p>
    <w:p w14:paraId="32DBC78E"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 xml:space="preserve">wykonanie wypraw tynkarskich , gładzi, </w:t>
      </w:r>
      <w:proofErr w:type="spellStart"/>
      <w:r>
        <w:rPr>
          <w:rFonts w:ascii="Arial Narrow" w:hAnsi="Arial Narrow"/>
        </w:rPr>
        <w:t>powłók</w:t>
      </w:r>
      <w:proofErr w:type="spellEnd"/>
      <w:r>
        <w:rPr>
          <w:rFonts w:ascii="Arial Narrow" w:hAnsi="Arial Narrow"/>
        </w:rPr>
        <w:t xml:space="preserve"> malarskich, okładzin</w:t>
      </w:r>
    </w:p>
    <w:p w14:paraId="34835FEA"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 xml:space="preserve">wykonanie obróbek blacharskich w tym </w:t>
      </w:r>
      <w:proofErr w:type="spellStart"/>
      <w:r>
        <w:rPr>
          <w:rFonts w:ascii="Arial Narrow" w:hAnsi="Arial Narrow"/>
        </w:rPr>
        <w:t>opierzeń</w:t>
      </w:r>
      <w:proofErr w:type="spellEnd"/>
      <w:r>
        <w:rPr>
          <w:rFonts w:ascii="Arial Narrow" w:hAnsi="Arial Narrow"/>
        </w:rPr>
        <w:t>, rynien i rur spustowych</w:t>
      </w:r>
    </w:p>
    <w:p w14:paraId="2F0358DE"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montaż wycieraczek podłogowych,</w:t>
      </w:r>
    </w:p>
    <w:p w14:paraId="2E7513B7" w14:textId="77777777" w:rsidR="0073138E" w:rsidRDefault="00D72DAE">
      <w:pPr>
        <w:pStyle w:val="Standard"/>
        <w:numPr>
          <w:ilvl w:val="3"/>
          <w:numId w:val="2"/>
        </w:numPr>
        <w:spacing w:line="360" w:lineRule="auto"/>
        <w:ind w:left="1871" w:hanging="227"/>
        <w:jc w:val="both"/>
        <w:rPr>
          <w:rFonts w:ascii="Arial Narrow" w:hAnsi="Arial Narrow"/>
        </w:rPr>
      </w:pPr>
      <w:r>
        <w:rPr>
          <w:rFonts w:ascii="Arial Narrow" w:hAnsi="Arial Narrow"/>
        </w:rPr>
        <w:t>wykonanie instalacji: wodnej, kanalizacyjnej, centralnego ogrzewania tym wyposażenie pomieszczenia pompy ciepła, wentylacyjnej, klimatyzacyjnej, elektrycznej, oświetleniowej, piorunochronnej – wraz z niezbędnymi urządzeniami,</w:t>
      </w:r>
    </w:p>
    <w:p w14:paraId="2307BC8B" w14:textId="77777777" w:rsidR="0073138E" w:rsidRDefault="00D72DAE">
      <w:pPr>
        <w:pStyle w:val="Standard"/>
        <w:numPr>
          <w:ilvl w:val="2"/>
          <w:numId w:val="2"/>
        </w:numPr>
        <w:spacing w:line="360" w:lineRule="auto"/>
        <w:ind w:left="1191" w:hanging="227"/>
        <w:jc w:val="both"/>
        <w:rPr>
          <w:rFonts w:ascii="Arial Narrow" w:hAnsi="Arial Narrow"/>
        </w:rPr>
      </w:pPr>
      <w:r>
        <w:rPr>
          <w:rFonts w:ascii="Arial Narrow" w:hAnsi="Arial Narrow"/>
        </w:rPr>
        <w:t>budowa przyłącza wody zgodnie z wydanymi warunkami przyłączenia,</w:t>
      </w:r>
    </w:p>
    <w:p w14:paraId="7AD8D518" w14:textId="66F3030E" w:rsidR="0073138E" w:rsidRDefault="00D72DAE">
      <w:pPr>
        <w:pStyle w:val="Standard"/>
        <w:numPr>
          <w:ilvl w:val="2"/>
          <w:numId w:val="2"/>
        </w:numPr>
        <w:spacing w:line="360" w:lineRule="auto"/>
        <w:ind w:left="1191" w:hanging="227"/>
        <w:jc w:val="both"/>
        <w:rPr>
          <w:rFonts w:ascii="Arial Narrow" w:hAnsi="Arial Narrow"/>
        </w:rPr>
      </w:pPr>
      <w:r>
        <w:rPr>
          <w:rFonts w:ascii="Arial Narrow" w:hAnsi="Arial Narrow"/>
        </w:rPr>
        <w:t>budowa instalacji zewnętrznej wodociągowej, kanalizacyjnej wraz z szambem , elektrycznej,</w:t>
      </w:r>
    </w:p>
    <w:p w14:paraId="6B73E730" w14:textId="77777777" w:rsidR="0073138E" w:rsidRDefault="00D72DAE">
      <w:pPr>
        <w:pStyle w:val="Standard"/>
        <w:numPr>
          <w:ilvl w:val="2"/>
          <w:numId w:val="2"/>
        </w:numPr>
        <w:spacing w:line="360" w:lineRule="auto"/>
        <w:ind w:left="1191" w:hanging="227"/>
        <w:jc w:val="both"/>
        <w:rPr>
          <w:rFonts w:ascii="Arial Narrow" w:hAnsi="Arial Narrow"/>
        </w:rPr>
      </w:pPr>
      <w:r>
        <w:rPr>
          <w:rFonts w:ascii="Arial Narrow" w:hAnsi="Arial Narrow"/>
        </w:rPr>
        <w:t>instalacja powietrznych pomp ciepła na potrzeby centralnego ogrzewania</w:t>
      </w:r>
    </w:p>
    <w:p w14:paraId="587904D0" w14:textId="77777777" w:rsidR="0073138E" w:rsidRDefault="00D72DAE">
      <w:pPr>
        <w:pStyle w:val="Standard"/>
        <w:numPr>
          <w:ilvl w:val="2"/>
          <w:numId w:val="2"/>
        </w:numPr>
        <w:spacing w:line="360" w:lineRule="auto"/>
        <w:ind w:left="1191" w:hanging="227"/>
        <w:jc w:val="both"/>
        <w:rPr>
          <w:rFonts w:ascii="Arial Narrow" w:hAnsi="Arial Narrow"/>
        </w:rPr>
      </w:pPr>
      <w:r>
        <w:rPr>
          <w:rFonts w:ascii="Arial Narrow" w:hAnsi="Arial Narrow"/>
        </w:rPr>
        <w:t>utwardzenie przed budynkiem z wyznaczonymi stanowiskami postojowymi (w tym dla osób z niepełnosprawnością), miejsce do parkowania rowerów, utwardzenia w postaci chodników i dróg dojazdowych.</w:t>
      </w:r>
    </w:p>
    <w:p w14:paraId="35BA7A74" w14:textId="77777777" w:rsidR="0073138E" w:rsidRDefault="00D72DAE">
      <w:pPr>
        <w:pStyle w:val="Standard"/>
        <w:numPr>
          <w:ilvl w:val="2"/>
          <w:numId w:val="2"/>
        </w:numPr>
        <w:spacing w:line="360" w:lineRule="auto"/>
        <w:ind w:left="1191" w:hanging="227"/>
        <w:jc w:val="both"/>
        <w:rPr>
          <w:rFonts w:ascii="Arial Narrow" w:hAnsi="Arial Narrow"/>
        </w:rPr>
      </w:pPr>
      <w:r>
        <w:rPr>
          <w:rFonts w:ascii="Arial Narrow" w:hAnsi="Arial Narrow"/>
        </w:rPr>
        <w:t>Wykonanie zjazdu z ulicy na teren nieruchomości.</w:t>
      </w:r>
    </w:p>
    <w:p w14:paraId="4DF87447" w14:textId="77777777" w:rsidR="0073138E" w:rsidRDefault="00D72DAE">
      <w:pPr>
        <w:pStyle w:val="Standard"/>
        <w:numPr>
          <w:ilvl w:val="2"/>
          <w:numId w:val="2"/>
        </w:numPr>
        <w:spacing w:line="360" w:lineRule="auto"/>
        <w:ind w:left="1191" w:hanging="227"/>
        <w:jc w:val="both"/>
        <w:rPr>
          <w:rFonts w:ascii="Arial Narrow" w:hAnsi="Arial Narrow"/>
        </w:rPr>
      </w:pPr>
      <w:r>
        <w:rPr>
          <w:rFonts w:ascii="Arial Narrow" w:hAnsi="Arial Narrow"/>
        </w:rPr>
        <w:t>Wykonanie wiaty śmietnikowej, prefabrykowanej w konstrukcji stalowej,</w:t>
      </w:r>
    </w:p>
    <w:p w14:paraId="4F91B437" w14:textId="77777777" w:rsidR="0073138E" w:rsidRDefault="0073138E">
      <w:pPr>
        <w:pStyle w:val="Standard"/>
        <w:spacing w:line="360" w:lineRule="auto"/>
        <w:ind w:left="1191" w:hanging="227"/>
        <w:jc w:val="both"/>
        <w:rPr>
          <w:rFonts w:ascii="Arial Narrow" w:hAnsi="Arial Narrow"/>
        </w:rPr>
      </w:pPr>
    </w:p>
    <w:p w14:paraId="23BB7574" w14:textId="77777777" w:rsidR="0073138E" w:rsidRDefault="00D72DAE">
      <w:pPr>
        <w:pStyle w:val="INDEKSWM"/>
        <w:numPr>
          <w:ilvl w:val="0"/>
          <w:numId w:val="2"/>
        </w:numPr>
      </w:pPr>
      <w:r>
        <w:t>Branża budowlana – wytyczne projektowe i realizacyjne</w:t>
      </w:r>
    </w:p>
    <w:p w14:paraId="6995A3F4" w14:textId="77777777" w:rsidR="0073138E" w:rsidRDefault="00D72DAE">
      <w:pPr>
        <w:pStyle w:val="Standard"/>
        <w:spacing w:line="360" w:lineRule="auto"/>
        <w:ind w:left="850" w:hanging="57"/>
        <w:jc w:val="both"/>
        <w:rPr>
          <w:rFonts w:ascii="Arial Narrow" w:hAnsi="Arial Narrow"/>
        </w:rPr>
      </w:pPr>
      <w:r>
        <w:rPr>
          <w:rFonts w:ascii="Arial Narrow" w:hAnsi="Arial Narrow"/>
        </w:rPr>
        <w:t>Należy zaprojektować i wybudować (wykonać) po uzgodnieniu z Zamawiającym. Należy uwzględnić, że niżej przyjęte grubości warstwy termoizolacyjnej mogą ulec zwiększeniu – przegroda musi spełniać obowiązujące, określone w przepisach prawnych wartości współczynnika przenikania ciepła. Przyjęte warstwy i rozwiązania materiałowe wymagają weryfikacji przez projektantów branży architektonicznej, konstrukcyjnej i drogowej, przy uwzględnieniu wyników przeprowadzonych badań, ekspertyz, opinii, obliczeń, wymogów prawnych itp.</w:t>
      </w:r>
    </w:p>
    <w:p w14:paraId="2CBFA60D" w14:textId="77777777" w:rsidR="0073138E" w:rsidRDefault="0073138E">
      <w:pPr>
        <w:pStyle w:val="Standard"/>
        <w:spacing w:line="360" w:lineRule="auto"/>
        <w:ind w:left="850" w:hanging="57"/>
        <w:jc w:val="both"/>
        <w:rPr>
          <w:rFonts w:ascii="Arial Narrow" w:hAnsi="Arial Narrow"/>
        </w:rPr>
      </w:pPr>
    </w:p>
    <w:p w14:paraId="4F521577" w14:textId="77777777" w:rsidR="0073138E" w:rsidRDefault="0073138E">
      <w:pPr>
        <w:pStyle w:val="Standard"/>
        <w:spacing w:line="360" w:lineRule="auto"/>
        <w:ind w:left="850" w:hanging="57"/>
        <w:jc w:val="both"/>
        <w:rPr>
          <w:rFonts w:ascii="Arial Narrow" w:hAnsi="Arial Narrow"/>
        </w:rPr>
      </w:pPr>
    </w:p>
    <w:tbl>
      <w:tblPr>
        <w:tblW w:w="8925" w:type="dxa"/>
        <w:tblInd w:w="726" w:type="dxa"/>
        <w:tblLayout w:type="fixed"/>
        <w:tblCellMar>
          <w:left w:w="10" w:type="dxa"/>
          <w:right w:w="10" w:type="dxa"/>
        </w:tblCellMar>
        <w:tblLook w:val="0000" w:firstRow="0" w:lastRow="0" w:firstColumn="0" w:lastColumn="0" w:noHBand="0" w:noVBand="0"/>
      </w:tblPr>
      <w:tblGrid>
        <w:gridCol w:w="1300"/>
        <w:gridCol w:w="7625"/>
      </w:tblGrid>
      <w:tr w:rsidR="0073138E" w14:paraId="11A39760" w14:textId="77777777">
        <w:tc>
          <w:tcPr>
            <w:tcW w:w="8925"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0E60C8" w14:textId="285E50AE" w:rsidR="0073138E" w:rsidRDefault="00664251">
            <w:pPr>
              <w:pStyle w:val="TableContents"/>
              <w:jc w:val="both"/>
              <w:rPr>
                <w:rFonts w:ascii="Arial Narrow" w:hAnsi="Arial Narrow"/>
                <w:b/>
                <w:bCs/>
              </w:rPr>
            </w:pPr>
            <w:r>
              <w:rPr>
                <w:rFonts w:ascii="Arial Narrow" w:hAnsi="Arial Narrow"/>
                <w:b/>
                <w:bCs/>
              </w:rPr>
              <w:t>Uwaga.: Wykonanie inwestycji może być realizowane w systemie prefabrykacji z zastosowaniem materiałów  typu drewno, żelbet, keramzyt itp.</w:t>
            </w:r>
          </w:p>
        </w:tc>
      </w:tr>
      <w:tr w:rsidR="00664251" w14:paraId="409B03A2" w14:textId="77777777">
        <w:tc>
          <w:tcPr>
            <w:tcW w:w="8925"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8E6A91" w14:textId="790292B7" w:rsidR="00664251" w:rsidRDefault="00664251">
            <w:pPr>
              <w:pStyle w:val="TableContents"/>
              <w:jc w:val="both"/>
              <w:rPr>
                <w:rFonts w:ascii="Arial Narrow" w:hAnsi="Arial Narrow"/>
                <w:b/>
                <w:bCs/>
              </w:rPr>
            </w:pPr>
            <w:r>
              <w:rPr>
                <w:rFonts w:ascii="Arial Narrow" w:hAnsi="Arial Narrow"/>
                <w:b/>
                <w:bCs/>
              </w:rPr>
              <w:t>OPIS PRAC i PROPONOWANYCH ROZWIĄZAŃ TECHNICZNYCH</w:t>
            </w:r>
          </w:p>
        </w:tc>
      </w:tr>
      <w:tr w:rsidR="0073138E" w14:paraId="20094BFB"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4BF2F2A0" w14:textId="77777777" w:rsidR="0073138E" w:rsidRDefault="00D72DAE">
            <w:pPr>
              <w:pStyle w:val="TableContents"/>
              <w:jc w:val="both"/>
              <w:rPr>
                <w:rFonts w:ascii="Arial Narrow" w:hAnsi="Arial Narrow"/>
                <w:sz w:val="20"/>
                <w:szCs w:val="20"/>
              </w:rPr>
            </w:pPr>
            <w:r>
              <w:rPr>
                <w:rFonts w:ascii="Arial Narrow" w:hAnsi="Arial Narrow"/>
                <w:sz w:val="20"/>
                <w:szCs w:val="20"/>
              </w:rPr>
              <w:t>Fundamenty</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52B92B" w14:textId="77777777" w:rsidR="0073138E" w:rsidRDefault="00D72DAE">
            <w:pPr>
              <w:pStyle w:val="TableContents"/>
              <w:jc w:val="both"/>
              <w:rPr>
                <w:rFonts w:ascii="Arial Narrow" w:hAnsi="Arial Narrow"/>
                <w:sz w:val="20"/>
                <w:szCs w:val="20"/>
              </w:rPr>
            </w:pPr>
            <w:r>
              <w:rPr>
                <w:rFonts w:ascii="Arial Narrow" w:hAnsi="Arial Narrow"/>
                <w:sz w:val="20"/>
                <w:szCs w:val="20"/>
              </w:rPr>
              <w:t>• ławy fundamentowe w budynku wykonać zgodnych z nośnością gruntu i obliczeniami konstrukcyjnymi , jako żelbetowe.</w:t>
            </w:r>
          </w:p>
          <w:p w14:paraId="7A9686AD" w14:textId="77777777" w:rsidR="0073138E" w:rsidRDefault="00D72DAE">
            <w:pPr>
              <w:pStyle w:val="TableContents"/>
              <w:jc w:val="both"/>
              <w:rPr>
                <w:rFonts w:hint="eastAsia"/>
              </w:rPr>
            </w:pPr>
            <w:r>
              <w:rPr>
                <w:rFonts w:ascii="Arial Narrow" w:hAnsi="Arial Narrow"/>
                <w:sz w:val="20"/>
                <w:szCs w:val="20"/>
              </w:rPr>
              <w:t xml:space="preserve">• wykonać izolację pionową ścian fundamentowych za pomocą bezrozpuszczalnikowej szybkowiążącej, </w:t>
            </w:r>
            <w:r>
              <w:rPr>
                <w:rFonts w:ascii="Arial Narrow" w:hAnsi="Arial Narrow"/>
                <w:sz w:val="22"/>
                <w:szCs w:val="22"/>
              </w:rPr>
              <w:t>elastycznej i wzmocnionej włóknami, bitumicznej zaprawy dwuskładnikowej (KMB)</w:t>
            </w:r>
          </w:p>
          <w:p w14:paraId="7BB995CD" w14:textId="77777777" w:rsidR="0073138E" w:rsidRDefault="00D72DAE">
            <w:pPr>
              <w:pStyle w:val="TableContents"/>
              <w:jc w:val="both"/>
              <w:rPr>
                <w:rFonts w:ascii="Arial Narrow" w:hAnsi="Arial Narrow"/>
                <w:sz w:val="22"/>
                <w:szCs w:val="22"/>
              </w:rPr>
            </w:pPr>
            <w:r>
              <w:rPr>
                <w:rFonts w:ascii="Arial Narrow" w:hAnsi="Arial Narrow"/>
                <w:sz w:val="22"/>
                <w:szCs w:val="22"/>
              </w:rPr>
              <w:lastRenderedPageBreak/>
              <w:t>• ściany fundamentowe wykonać z bloczków betonowych,</w:t>
            </w:r>
          </w:p>
          <w:p w14:paraId="19B4DC86" w14:textId="77777777" w:rsidR="0073138E" w:rsidRDefault="00D72DAE">
            <w:pPr>
              <w:pStyle w:val="TableContents"/>
              <w:jc w:val="both"/>
              <w:rPr>
                <w:rFonts w:ascii="Arial Narrow" w:hAnsi="Arial Narrow"/>
                <w:sz w:val="22"/>
                <w:szCs w:val="22"/>
              </w:rPr>
            </w:pPr>
            <w:r>
              <w:rPr>
                <w:rFonts w:ascii="Arial Narrow" w:hAnsi="Arial Narrow"/>
                <w:sz w:val="22"/>
                <w:szCs w:val="22"/>
              </w:rPr>
              <w:t>• wykonać termoizolację ścian fundamentowych z polistyrenu ekstrudowanego EPS typu fundament, gr. 18 cm, zakończenie krawędzi pióro – wpust lub na zakładkę; izolację wykonać od strony zewnętrznej budynku do wysokości 30 cm nad poziom terenu;</w:t>
            </w:r>
          </w:p>
          <w:p w14:paraId="4A7CCEAE" w14:textId="77777777" w:rsidR="0073138E" w:rsidRDefault="00D72DAE">
            <w:pPr>
              <w:pStyle w:val="TableContents"/>
              <w:jc w:val="both"/>
              <w:rPr>
                <w:rFonts w:ascii="Arial Narrow" w:hAnsi="Arial Narrow"/>
                <w:sz w:val="22"/>
                <w:szCs w:val="22"/>
              </w:rPr>
            </w:pPr>
            <w:r>
              <w:rPr>
                <w:rFonts w:ascii="Arial Narrow" w:hAnsi="Arial Narrow"/>
                <w:sz w:val="22"/>
                <w:szCs w:val="22"/>
              </w:rPr>
              <w:t>należy uwzględnić, że grubość warstwy termoizolacyjnej może ulec zwiększeniu – przegroda musi spełniać obowiązujące, określone w przepisach prawnych wartości współczynnika przenikania ciepła</w:t>
            </w:r>
          </w:p>
          <w:p w14:paraId="3111C66C" w14:textId="77777777" w:rsidR="0073138E" w:rsidRDefault="00D72DAE">
            <w:pPr>
              <w:pStyle w:val="TableContents"/>
              <w:jc w:val="both"/>
              <w:rPr>
                <w:rFonts w:ascii="Arial Narrow" w:hAnsi="Arial Narrow"/>
                <w:sz w:val="22"/>
                <w:szCs w:val="22"/>
              </w:rPr>
            </w:pPr>
            <w:r>
              <w:rPr>
                <w:rFonts w:ascii="Arial Narrow" w:hAnsi="Arial Narrow"/>
                <w:sz w:val="22"/>
                <w:szCs w:val="22"/>
              </w:rPr>
              <w:t>• do poziomu terenu termoizolację zabezpieczyć folią kubełkową</w:t>
            </w:r>
          </w:p>
          <w:p w14:paraId="11F5F594" w14:textId="77777777" w:rsidR="0073138E" w:rsidRDefault="00D72DAE">
            <w:pPr>
              <w:pStyle w:val="TableContents"/>
              <w:jc w:val="both"/>
              <w:rPr>
                <w:rFonts w:ascii="Arial Narrow" w:hAnsi="Arial Narrow"/>
                <w:b/>
                <w:bCs/>
                <w:sz w:val="22"/>
                <w:szCs w:val="22"/>
              </w:rPr>
            </w:pPr>
            <w:r>
              <w:rPr>
                <w:rFonts w:ascii="Arial Narrow" w:hAnsi="Arial Narrow"/>
                <w:b/>
                <w:bCs/>
                <w:sz w:val="22"/>
                <w:szCs w:val="22"/>
              </w:rPr>
              <w:t xml:space="preserve">ALTERNATYWNIE: </w:t>
            </w:r>
          </w:p>
          <w:p w14:paraId="23DAE82A" w14:textId="77777777" w:rsidR="0073138E" w:rsidRDefault="00D72DAE">
            <w:pPr>
              <w:pStyle w:val="Tekstblokowy"/>
              <w:ind w:left="0"/>
            </w:pPr>
            <w:r>
              <w:rPr>
                <w:rFonts w:ascii="Arial Narrow" w:hAnsi="Arial Narrow"/>
                <w:sz w:val="22"/>
                <w:szCs w:val="22"/>
              </w:rPr>
              <w:t>Pod budynkiem zaprojektować płytę fundamentową o grubości 45 cm. Pod płytę fundamentową należy ułożyć warstwę chudego betonu co najmniej 30 cm. Płyta zaprojektowana z betonu C25/30 W8 (beton szczelny) zbrojona stalą A IIIN. Izolację termiczną stanowi styrodur o grubości 20 cm.</w:t>
            </w:r>
            <w:r>
              <w:rPr>
                <w:sz w:val="24"/>
              </w:rPr>
              <w:t xml:space="preserve"> </w:t>
            </w:r>
          </w:p>
        </w:tc>
      </w:tr>
      <w:tr w:rsidR="0073138E" w14:paraId="1AE810C6"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1FB4A2EB"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Posadzka</w:t>
            </w:r>
            <w:r>
              <w:rPr>
                <w:rFonts w:ascii="Arial Narrow" w:hAnsi="Arial Narrow"/>
                <w:sz w:val="20"/>
                <w:szCs w:val="20"/>
              </w:rPr>
              <w:br/>
              <w:t>na gruncie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DAD6D4" w14:textId="77777777" w:rsidR="0073138E" w:rsidRDefault="00D72DAE">
            <w:pPr>
              <w:pStyle w:val="TableContents"/>
              <w:jc w:val="both"/>
              <w:rPr>
                <w:rFonts w:ascii="Arial Narrow" w:hAnsi="Arial Narrow"/>
                <w:sz w:val="20"/>
                <w:szCs w:val="20"/>
              </w:rPr>
            </w:pPr>
            <w:r>
              <w:rPr>
                <w:rFonts w:ascii="Arial Narrow" w:hAnsi="Arial Narrow"/>
                <w:sz w:val="20"/>
                <w:szCs w:val="20"/>
              </w:rPr>
              <w:t>• warstwy:</w:t>
            </w:r>
          </w:p>
          <w:p w14:paraId="39706B77" w14:textId="77777777" w:rsidR="0073138E" w:rsidRDefault="00D72DAE">
            <w:pPr>
              <w:pStyle w:val="TableContents"/>
              <w:jc w:val="both"/>
              <w:rPr>
                <w:rFonts w:ascii="Arial Narrow" w:hAnsi="Arial Narrow"/>
                <w:sz w:val="20"/>
                <w:szCs w:val="20"/>
              </w:rPr>
            </w:pPr>
            <w:r>
              <w:rPr>
                <w:rFonts w:ascii="Arial Narrow" w:hAnsi="Arial Narrow"/>
                <w:sz w:val="20"/>
                <w:szCs w:val="20"/>
              </w:rPr>
              <w:t>− piasek ubity warstwowo</w:t>
            </w:r>
          </w:p>
          <w:p w14:paraId="28D7962A" w14:textId="77777777" w:rsidR="0073138E" w:rsidRDefault="00D72DAE">
            <w:pPr>
              <w:pStyle w:val="TableContents"/>
              <w:jc w:val="both"/>
              <w:rPr>
                <w:rFonts w:ascii="Arial Narrow" w:hAnsi="Arial Narrow"/>
                <w:sz w:val="20"/>
                <w:szCs w:val="20"/>
              </w:rPr>
            </w:pPr>
            <w:r>
              <w:rPr>
                <w:rFonts w:ascii="Arial Narrow" w:hAnsi="Arial Narrow"/>
                <w:sz w:val="20"/>
                <w:szCs w:val="20"/>
              </w:rPr>
              <w:t>− wylewka betonowa gr. 10 cm, beton C16/20</w:t>
            </w:r>
          </w:p>
          <w:p w14:paraId="71A88C3E" w14:textId="77777777" w:rsidR="0073138E" w:rsidRDefault="00D72DAE">
            <w:pPr>
              <w:pStyle w:val="TableContents"/>
              <w:jc w:val="both"/>
              <w:rPr>
                <w:rFonts w:ascii="Arial Narrow" w:hAnsi="Arial Narrow"/>
                <w:sz w:val="20"/>
                <w:szCs w:val="20"/>
              </w:rPr>
            </w:pPr>
            <w:r>
              <w:rPr>
                <w:rFonts w:ascii="Arial Narrow" w:hAnsi="Arial Narrow"/>
                <w:sz w:val="20"/>
                <w:szCs w:val="20"/>
              </w:rPr>
              <w:t>− warstwa gruntująca</w:t>
            </w:r>
          </w:p>
          <w:p w14:paraId="6A190F32" w14:textId="77777777" w:rsidR="0073138E" w:rsidRDefault="00D72DAE">
            <w:pPr>
              <w:pStyle w:val="TableContents"/>
              <w:jc w:val="both"/>
              <w:rPr>
                <w:rFonts w:ascii="Arial Narrow" w:hAnsi="Arial Narrow"/>
                <w:sz w:val="20"/>
                <w:szCs w:val="20"/>
              </w:rPr>
            </w:pPr>
            <w:r>
              <w:rPr>
                <w:rFonts w:ascii="Arial Narrow" w:hAnsi="Arial Narrow"/>
                <w:sz w:val="20"/>
                <w:szCs w:val="20"/>
              </w:rPr>
              <w:t>− membrana EPDM</w:t>
            </w:r>
          </w:p>
          <w:p w14:paraId="5E68E7ED" w14:textId="77777777" w:rsidR="0073138E" w:rsidRDefault="00D72DAE">
            <w:pPr>
              <w:pStyle w:val="TableContents"/>
              <w:jc w:val="both"/>
              <w:rPr>
                <w:rFonts w:ascii="Arial Narrow" w:hAnsi="Arial Narrow"/>
                <w:sz w:val="20"/>
                <w:szCs w:val="20"/>
              </w:rPr>
            </w:pPr>
            <w:r>
              <w:rPr>
                <w:rFonts w:ascii="Arial Narrow" w:hAnsi="Arial Narrow"/>
                <w:sz w:val="20"/>
                <w:szCs w:val="20"/>
              </w:rPr>
              <w:t>− termoizolacja – polistyren ekstrudowany typu posadzka na gruncie, gr. 15 cm, zakończenie krawędzi pióro – wpust lub na zakładkę</w:t>
            </w:r>
          </w:p>
          <w:p w14:paraId="7996451D" w14:textId="77777777" w:rsidR="0073138E" w:rsidRDefault="00D72DAE">
            <w:pPr>
              <w:pStyle w:val="TableContents"/>
              <w:jc w:val="both"/>
              <w:rPr>
                <w:rFonts w:ascii="Arial Narrow" w:hAnsi="Arial Narrow"/>
                <w:sz w:val="20"/>
                <w:szCs w:val="20"/>
              </w:rPr>
            </w:pPr>
            <w:r>
              <w:rPr>
                <w:rFonts w:ascii="Arial Narrow" w:hAnsi="Arial Narrow"/>
                <w:sz w:val="20"/>
                <w:szCs w:val="20"/>
              </w:rPr>
              <w:t>− folia PE</w:t>
            </w:r>
          </w:p>
          <w:p w14:paraId="14E65775" w14:textId="77777777" w:rsidR="0073138E" w:rsidRDefault="00D72DAE">
            <w:pPr>
              <w:pStyle w:val="TableContents"/>
              <w:jc w:val="both"/>
              <w:rPr>
                <w:rFonts w:ascii="Arial Narrow" w:hAnsi="Arial Narrow"/>
                <w:sz w:val="20"/>
                <w:szCs w:val="20"/>
              </w:rPr>
            </w:pPr>
            <w:r>
              <w:rPr>
                <w:rFonts w:ascii="Arial Narrow" w:hAnsi="Arial Narrow"/>
                <w:sz w:val="20"/>
                <w:szCs w:val="20"/>
              </w:rPr>
              <w:t>− jastrych, gr. 5 cm</w:t>
            </w:r>
          </w:p>
          <w:p w14:paraId="63B5E8F6" w14:textId="77777777" w:rsidR="0073138E" w:rsidRDefault="00D72DAE">
            <w:pPr>
              <w:pStyle w:val="TableContents"/>
              <w:jc w:val="both"/>
              <w:rPr>
                <w:rFonts w:ascii="Arial Narrow" w:hAnsi="Arial Narrow"/>
                <w:sz w:val="20"/>
                <w:szCs w:val="20"/>
              </w:rPr>
            </w:pPr>
            <w:r>
              <w:rPr>
                <w:rFonts w:ascii="Arial Narrow" w:hAnsi="Arial Narrow"/>
                <w:sz w:val="20"/>
                <w:szCs w:val="20"/>
              </w:rPr>
              <w:t>− warstwa gruntująca</w:t>
            </w:r>
          </w:p>
          <w:p w14:paraId="54B70DD1" w14:textId="77777777" w:rsidR="0073138E" w:rsidRDefault="00D72DAE">
            <w:pPr>
              <w:pStyle w:val="TableContents"/>
              <w:jc w:val="both"/>
              <w:rPr>
                <w:rFonts w:ascii="Arial Narrow" w:hAnsi="Arial Narrow"/>
                <w:sz w:val="20"/>
                <w:szCs w:val="20"/>
              </w:rPr>
            </w:pPr>
            <w:r>
              <w:rPr>
                <w:rFonts w:ascii="Arial Narrow" w:hAnsi="Arial Narrow"/>
                <w:sz w:val="20"/>
                <w:szCs w:val="20"/>
              </w:rPr>
              <w:t>− w pomieszczeniach mokrych folia płynna; naroża zabezpieczone taśmą</w:t>
            </w:r>
          </w:p>
          <w:p w14:paraId="0D99ECB6" w14:textId="77777777" w:rsidR="0073138E" w:rsidRDefault="00D72DAE">
            <w:pPr>
              <w:pStyle w:val="TableContents"/>
              <w:jc w:val="both"/>
              <w:rPr>
                <w:rFonts w:ascii="Arial Narrow" w:hAnsi="Arial Narrow"/>
                <w:sz w:val="20"/>
                <w:szCs w:val="20"/>
              </w:rPr>
            </w:pPr>
            <w:r>
              <w:rPr>
                <w:rFonts w:ascii="Arial Narrow" w:hAnsi="Arial Narrow"/>
                <w:sz w:val="20"/>
                <w:szCs w:val="20"/>
              </w:rPr>
              <w:t>uszczelniającą</w:t>
            </w:r>
          </w:p>
          <w:p w14:paraId="651AB72A" w14:textId="77777777" w:rsidR="0073138E" w:rsidRDefault="00D72DAE">
            <w:pPr>
              <w:pStyle w:val="TableContents"/>
              <w:jc w:val="both"/>
              <w:rPr>
                <w:rFonts w:ascii="Arial Narrow" w:hAnsi="Arial Narrow"/>
                <w:sz w:val="20"/>
                <w:szCs w:val="20"/>
              </w:rPr>
            </w:pPr>
            <w:r>
              <w:rPr>
                <w:rFonts w:ascii="Arial Narrow" w:hAnsi="Arial Narrow"/>
                <w:sz w:val="20"/>
                <w:szCs w:val="20"/>
              </w:rPr>
              <w:t>− warstwy wykończeniowe odpowiadające przeznaczeniu pomieszczeń</w:t>
            </w:r>
          </w:p>
          <w:p w14:paraId="4CF1B72D" w14:textId="77777777" w:rsidR="0073138E" w:rsidRDefault="00D72DAE">
            <w:pPr>
              <w:pStyle w:val="TableContents"/>
              <w:jc w:val="both"/>
              <w:rPr>
                <w:rFonts w:ascii="Arial Narrow" w:hAnsi="Arial Narrow"/>
                <w:b/>
                <w:bCs/>
                <w:sz w:val="22"/>
                <w:szCs w:val="22"/>
              </w:rPr>
            </w:pPr>
            <w:r>
              <w:rPr>
                <w:rFonts w:ascii="Arial Narrow" w:hAnsi="Arial Narrow"/>
                <w:b/>
                <w:bCs/>
                <w:sz w:val="22"/>
                <w:szCs w:val="22"/>
              </w:rPr>
              <w:t xml:space="preserve">ALTERNATYWNIE: </w:t>
            </w:r>
          </w:p>
          <w:tbl>
            <w:tblPr>
              <w:tblW w:w="7463" w:type="dxa"/>
              <w:tblLayout w:type="fixed"/>
              <w:tblCellMar>
                <w:left w:w="10" w:type="dxa"/>
                <w:right w:w="10" w:type="dxa"/>
              </w:tblCellMar>
              <w:tblLook w:val="0000" w:firstRow="0" w:lastRow="0" w:firstColumn="0" w:lastColumn="0" w:noHBand="0" w:noVBand="0"/>
            </w:tblPr>
            <w:tblGrid>
              <w:gridCol w:w="5827"/>
              <w:gridCol w:w="1636"/>
            </w:tblGrid>
            <w:tr w:rsidR="0073138E" w14:paraId="3F1C1BD4" w14:textId="77777777">
              <w:trPr>
                <w:trHeight w:val="150"/>
              </w:trPr>
              <w:tc>
                <w:tcPr>
                  <w:tcW w:w="74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D08EB" w14:textId="77777777" w:rsidR="0073138E" w:rsidRDefault="00D72DAE">
                  <w:pPr>
                    <w:rPr>
                      <w:rFonts w:hint="eastAsia"/>
                    </w:rPr>
                  </w:pPr>
                  <w:r>
                    <w:rPr>
                      <w:b/>
                      <w:bCs/>
                      <w:sz w:val="28"/>
                      <w:szCs w:val="28"/>
                    </w:rPr>
                    <w:t>posadzka – PD1 / posadzka wewnętrzna</w:t>
                  </w:r>
                </w:p>
              </w:tc>
            </w:tr>
            <w:tr w:rsidR="0073138E" w14:paraId="3DEC7139" w14:textId="77777777">
              <w:trPr>
                <w:trHeight w:val="19"/>
              </w:trPr>
              <w:tc>
                <w:tcPr>
                  <w:tcW w:w="5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4629E" w14:textId="77777777" w:rsidR="0073138E" w:rsidRDefault="00D72DAE">
                  <w:pPr>
                    <w:jc w:val="both"/>
                    <w:rPr>
                      <w:rFonts w:hint="eastAsia"/>
                    </w:rPr>
                  </w:pPr>
                  <w:r>
                    <w:t>materiał</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0FA2" w14:textId="77777777" w:rsidR="0073138E" w:rsidRDefault="00D72DAE">
                  <w:pPr>
                    <w:rPr>
                      <w:rFonts w:hint="eastAsia"/>
                    </w:rPr>
                  </w:pPr>
                  <w:r>
                    <w:t xml:space="preserve">grubość </w:t>
                  </w:r>
                </w:p>
              </w:tc>
            </w:tr>
            <w:tr w:rsidR="0073138E" w14:paraId="78F148C8" w14:textId="77777777">
              <w:trPr>
                <w:trHeight w:val="150"/>
              </w:trPr>
              <w:tc>
                <w:tcPr>
                  <w:tcW w:w="5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07A77" w14:textId="77777777" w:rsidR="0073138E" w:rsidRDefault="00D72DAE">
                  <w:pPr>
                    <w:jc w:val="both"/>
                    <w:rPr>
                      <w:rFonts w:hint="eastAsia"/>
                    </w:rPr>
                  </w:pPr>
                  <w:r>
                    <w:t>posadzka – wykładzina PCV / gres w zależności od rodzaju pomieszczenia</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6EA25" w14:textId="77777777" w:rsidR="0073138E" w:rsidRDefault="00D72DAE">
                  <w:pPr>
                    <w:rPr>
                      <w:rFonts w:hint="eastAsia"/>
                    </w:rPr>
                  </w:pPr>
                  <w:r>
                    <w:t>1,5 – 3,5 cm</w:t>
                  </w:r>
                </w:p>
              </w:tc>
            </w:tr>
            <w:tr w:rsidR="0073138E" w14:paraId="0D9BDD5B" w14:textId="77777777">
              <w:trPr>
                <w:trHeight w:val="150"/>
              </w:trPr>
              <w:tc>
                <w:tcPr>
                  <w:tcW w:w="5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21B76" w14:textId="77777777" w:rsidR="0073138E" w:rsidRDefault="00D72DAE">
                  <w:pPr>
                    <w:jc w:val="both"/>
                    <w:rPr>
                      <w:rFonts w:hint="eastAsia"/>
                    </w:rPr>
                  </w:pPr>
                  <w:r>
                    <w:t>posadzka betonowa zbrojona – zbrojeniem rozproszonym zatarta na gładko</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472FB" w14:textId="77777777" w:rsidR="0073138E" w:rsidRDefault="00D72DAE">
                  <w:pPr>
                    <w:rPr>
                      <w:rFonts w:hint="eastAsia"/>
                    </w:rPr>
                  </w:pPr>
                  <w:r>
                    <w:t>8 cm</w:t>
                  </w:r>
                </w:p>
              </w:tc>
            </w:tr>
            <w:tr w:rsidR="0073138E" w14:paraId="005BF6C9" w14:textId="77777777">
              <w:trPr>
                <w:trHeight w:val="19"/>
              </w:trPr>
              <w:tc>
                <w:tcPr>
                  <w:tcW w:w="5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79B31" w14:textId="77777777" w:rsidR="0073138E" w:rsidRDefault="00D72DAE">
                  <w:pPr>
                    <w:jc w:val="both"/>
                    <w:rPr>
                      <w:rFonts w:hint="eastAsia"/>
                    </w:rPr>
                  </w:pPr>
                  <w:r>
                    <w:t>styropian FS – 20 na zakład 2x3 cm (twardy)</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963F2" w14:textId="77777777" w:rsidR="0073138E" w:rsidRDefault="00D72DAE">
                  <w:pPr>
                    <w:rPr>
                      <w:rFonts w:hint="eastAsia"/>
                    </w:rPr>
                  </w:pPr>
                  <w:r>
                    <w:t>10 cm</w:t>
                  </w:r>
                </w:p>
              </w:tc>
            </w:tr>
            <w:tr w:rsidR="0073138E" w14:paraId="4A2D88B9" w14:textId="77777777">
              <w:trPr>
                <w:trHeight w:val="39"/>
              </w:trPr>
              <w:tc>
                <w:tcPr>
                  <w:tcW w:w="5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73584" w14:textId="77777777" w:rsidR="0073138E" w:rsidRDefault="00D72DAE">
                  <w:pPr>
                    <w:jc w:val="both"/>
                    <w:rPr>
                      <w:rFonts w:hint="eastAsia"/>
                    </w:rPr>
                  </w:pPr>
                  <w:r>
                    <w:t>folia budowlana</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CEF85" w14:textId="77777777" w:rsidR="0073138E" w:rsidRDefault="00D72DAE">
                  <w:pPr>
                    <w:rPr>
                      <w:rFonts w:hint="eastAsia"/>
                    </w:rPr>
                  </w:pPr>
                  <w:r>
                    <w:t>0,2 mm</w:t>
                  </w:r>
                </w:p>
              </w:tc>
            </w:tr>
            <w:tr w:rsidR="0073138E" w14:paraId="00EB7181" w14:textId="77777777">
              <w:trPr>
                <w:trHeight w:val="37"/>
              </w:trPr>
              <w:tc>
                <w:tcPr>
                  <w:tcW w:w="5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2FF04" w14:textId="77777777" w:rsidR="0073138E" w:rsidRDefault="00D72DAE">
                  <w:pPr>
                    <w:jc w:val="both"/>
                    <w:rPr>
                      <w:rFonts w:hint="eastAsia"/>
                    </w:rPr>
                  </w:pPr>
                  <w:r>
                    <w:t>płyta żelbetowa</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E262D" w14:textId="77777777" w:rsidR="0073138E" w:rsidRDefault="00D72DAE">
                  <w:pPr>
                    <w:rPr>
                      <w:rFonts w:hint="eastAsia"/>
                    </w:rPr>
                  </w:pPr>
                  <w:r>
                    <w:t>45 cm</w:t>
                  </w:r>
                </w:p>
              </w:tc>
            </w:tr>
            <w:tr w:rsidR="0073138E" w14:paraId="2E2F149F" w14:textId="77777777">
              <w:trPr>
                <w:trHeight w:val="37"/>
              </w:trPr>
              <w:tc>
                <w:tcPr>
                  <w:tcW w:w="5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E1D94" w14:textId="77777777" w:rsidR="0073138E" w:rsidRDefault="00D72DAE">
                  <w:pPr>
                    <w:jc w:val="both"/>
                    <w:rPr>
                      <w:rFonts w:hint="eastAsia"/>
                    </w:rPr>
                  </w:pPr>
                  <w:r>
                    <w:t>styrodur XPS 300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1AE0E" w14:textId="77777777" w:rsidR="0073138E" w:rsidRDefault="00D72DAE">
                  <w:pPr>
                    <w:rPr>
                      <w:rFonts w:hint="eastAsia"/>
                    </w:rPr>
                  </w:pPr>
                  <w:r>
                    <w:t>20 cm</w:t>
                  </w:r>
                </w:p>
              </w:tc>
            </w:tr>
            <w:tr w:rsidR="0073138E" w14:paraId="6EA04947" w14:textId="77777777">
              <w:trPr>
                <w:trHeight w:val="37"/>
              </w:trPr>
              <w:tc>
                <w:tcPr>
                  <w:tcW w:w="5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6E0D1" w14:textId="77777777" w:rsidR="0073138E" w:rsidRDefault="00D72DAE">
                  <w:pPr>
                    <w:jc w:val="both"/>
                    <w:rPr>
                      <w:rFonts w:hint="eastAsia"/>
                    </w:rPr>
                  </w:pPr>
                  <w:r>
                    <w:t xml:space="preserve">beton </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B8F96" w14:textId="77777777" w:rsidR="0073138E" w:rsidRDefault="00D72DAE">
                  <w:pPr>
                    <w:rPr>
                      <w:rFonts w:hint="eastAsia"/>
                    </w:rPr>
                  </w:pPr>
                  <w:r>
                    <w:t>30 cm</w:t>
                  </w:r>
                </w:p>
              </w:tc>
            </w:tr>
          </w:tbl>
          <w:p w14:paraId="16281631" w14:textId="77777777" w:rsidR="0073138E" w:rsidRDefault="0073138E">
            <w:pPr>
              <w:pStyle w:val="TableContents"/>
              <w:jc w:val="both"/>
              <w:rPr>
                <w:rFonts w:ascii="Arial Narrow" w:hAnsi="Arial Narrow"/>
                <w:sz w:val="20"/>
                <w:szCs w:val="20"/>
              </w:rPr>
            </w:pPr>
          </w:p>
        </w:tc>
      </w:tr>
      <w:tr w:rsidR="0073138E" w14:paraId="49AE845D"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53D82D88" w14:textId="77777777" w:rsidR="0073138E" w:rsidRDefault="00D72DAE">
            <w:pPr>
              <w:pStyle w:val="TableContents"/>
              <w:jc w:val="both"/>
              <w:rPr>
                <w:rFonts w:ascii="Arial Narrow" w:hAnsi="Arial Narrow"/>
                <w:sz w:val="20"/>
                <w:szCs w:val="20"/>
              </w:rPr>
            </w:pPr>
            <w:r>
              <w:rPr>
                <w:rFonts w:ascii="Arial Narrow" w:hAnsi="Arial Narrow"/>
                <w:sz w:val="20"/>
                <w:szCs w:val="20"/>
              </w:rPr>
              <w:t>Słupy, wieńce, podciągi, nadproża</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579DB0" w14:textId="77777777" w:rsidR="0073138E" w:rsidRDefault="00D72DAE">
            <w:pPr>
              <w:pStyle w:val="TableContents"/>
              <w:jc w:val="both"/>
              <w:rPr>
                <w:rFonts w:ascii="Arial Narrow" w:hAnsi="Arial Narrow"/>
                <w:sz w:val="20"/>
                <w:szCs w:val="20"/>
              </w:rPr>
            </w:pPr>
            <w:r>
              <w:rPr>
                <w:rFonts w:ascii="Arial Narrow" w:hAnsi="Arial Narrow"/>
                <w:sz w:val="20"/>
                <w:szCs w:val="20"/>
              </w:rPr>
              <w:t>W przypadku zaprojektowania słupów żelbetowych w budynku, należy</w:t>
            </w:r>
          </w:p>
          <w:p w14:paraId="67493643" w14:textId="77777777" w:rsidR="0073138E" w:rsidRDefault="00D72DAE">
            <w:pPr>
              <w:pStyle w:val="TableContents"/>
              <w:jc w:val="both"/>
              <w:rPr>
                <w:rFonts w:ascii="Arial Narrow" w:hAnsi="Arial Narrow"/>
                <w:sz w:val="20"/>
                <w:szCs w:val="20"/>
              </w:rPr>
            </w:pPr>
            <w:r>
              <w:rPr>
                <w:rFonts w:ascii="Arial Narrow" w:hAnsi="Arial Narrow"/>
                <w:sz w:val="20"/>
                <w:szCs w:val="20"/>
              </w:rPr>
              <w:t>• słupy należy wykonać jako monolityczne, żelbetowe</w:t>
            </w:r>
          </w:p>
          <w:p w14:paraId="7EB3938F" w14:textId="77777777" w:rsidR="0073138E" w:rsidRDefault="00D72DAE">
            <w:pPr>
              <w:pStyle w:val="TableContents"/>
              <w:jc w:val="both"/>
              <w:rPr>
                <w:rFonts w:ascii="Arial Narrow" w:hAnsi="Arial Narrow"/>
                <w:sz w:val="20"/>
                <w:szCs w:val="20"/>
              </w:rPr>
            </w:pPr>
            <w:r>
              <w:rPr>
                <w:rFonts w:ascii="Arial Narrow" w:hAnsi="Arial Narrow"/>
                <w:sz w:val="20"/>
                <w:szCs w:val="20"/>
              </w:rPr>
              <w:t>• wieńce należy wykonać jako monolityczne, żelbetowe</w:t>
            </w:r>
          </w:p>
          <w:p w14:paraId="4A30D261" w14:textId="77777777" w:rsidR="0073138E" w:rsidRDefault="00D72DAE">
            <w:pPr>
              <w:pStyle w:val="TableContents"/>
              <w:jc w:val="both"/>
              <w:rPr>
                <w:rFonts w:ascii="Arial Narrow" w:hAnsi="Arial Narrow"/>
                <w:sz w:val="20"/>
                <w:szCs w:val="20"/>
              </w:rPr>
            </w:pPr>
            <w:r>
              <w:rPr>
                <w:rFonts w:ascii="Arial Narrow" w:hAnsi="Arial Narrow"/>
                <w:sz w:val="20"/>
                <w:szCs w:val="20"/>
              </w:rPr>
              <w:t>• podciągi należy wykonać jako monolityczne, żelbetowe</w:t>
            </w:r>
          </w:p>
          <w:p w14:paraId="4E03AFC6" w14:textId="77777777" w:rsidR="0073138E" w:rsidRDefault="00D72DAE">
            <w:pPr>
              <w:pStyle w:val="TableContents"/>
              <w:jc w:val="both"/>
              <w:rPr>
                <w:rFonts w:ascii="Arial Narrow" w:hAnsi="Arial Narrow"/>
                <w:sz w:val="20"/>
                <w:szCs w:val="20"/>
              </w:rPr>
            </w:pPr>
            <w:r>
              <w:rPr>
                <w:rFonts w:ascii="Arial Narrow" w:hAnsi="Arial Narrow"/>
                <w:sz w:val="20"/>
                <w:szCs w:val="20"/>
              </w:rPr>
              <w:t>• nadproża prefabrykowane z prefabrykowanych belek strunobetonowych</w:t>
            </w:r>
          </w:p>
          <w:p w14:paraId="7E7B2547" w14:textId="77777777" w:rsidR="0073138E" w:rsidRDefault="00D72DAE">
            <w:pPr>
              <w:pStyle w:val="TableContents"/>
              <w:jc w:val="both"/>
              <w:rPr>
                <w:rFonts w:ascii="Arial Narrow" w:hAnsi="Arial Narrow"/>
                <w:sz w:val="20"/>
                <w:szCs w:val="20"/>
              </w:rPr>
            </w:pPr>
            <w:r>
              <w:rPr>
                <w:rFonts w:ascii="Arial Narrow" w:hAnsi="Arial Narrow"/>
                <w:sz w:val="20"/>
                <w:szCs w:val="20"/>
              </w:rPr>
              <w:t>• nadproża systemowe</w:t>
            </w:r>
          </w:p>
          <w:p w14:paraId="555219A4" w14:textId="2DA668E3" w:rsidR="0073138E" w:rsidRDefault="00D72DAE">
            <w:pPr>
              <w:pStyle w:val="TableContents"/>
              <w:jc w:val="both"/>
              <w:rPr>
                <w:rFonts w:ascii="Arial Narrow" w:hAnsi="Arial Narrow"/>
                <w:b/>
                <w:bCs/>
                <w:sz w:val="22"/>
                <w:szCs w:val="22"/>
              </w:rPr>
            </w:pPr>
            <w:r>
              <w:rPr>
                <w:rFonts w:ascii="Arial Narrow" w:hAnsi="Arial Narrow"/>
                <w:b/>
                <w:bCs/>
                <w:sz w:val="22"/>
                <w:szCs w:val="22"/>
              </w:rPr>
              <w:t xml:space="preserve">ALTERNATYWNIE: </w:t>
            </w:r>
            <w:r w:rsidR="00664251">
              <w:rPr>
                <w:rFonts w:ascii="Arial Narrow" w:hAnsi="Arial Narrow"/>
                <w:b/>
                <w:bCs/>
                <w:sz w:val="22"/>
                <w:szCs w:val="22"/>
              </w:rPr>
              <w:t>prefabrykowane</w:t>
            </w:r>
          </w:p>
        </w:tc>
      </w:tr>
      <w:tr w:rsidR="0073138E" w14:paraId="2E58914A"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4718D12E" w14:textId="77777777" w:rsidR="0073138E" w:rsidRDefault="00D72DAE">
            <w:pPr>
              <w:pStyle w:val="TableContents"/>
              <w:jc w:val="both"/>
              <w:rPr>
                <w:rFonts w:ascii="Arial Narrow" w:hAnsi="Arial Narrow"/>
                <w:sz w:val="20"/>
                <w:szCs w:val="20"/>
              </w:rPr>
            </w:pPr>
            <w:r>
              <w:rPr>
                <w:rFonts w:ascii="Arial Narrow" w:hAnsi="Arial Narrow"/>
                <w:sz w:val="20"/>
                <w:szCs w:val="20"/>
              </w:rPr>
              <w:t>Ściany zewnętrzne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1DB30C" w14:textId="77777777" w:rsidR="0073138E" w:rsidRDefault="00D72DAE">
            <w:pPr>
              <w:pStyle w:val="TableContents"/>
              <w:jc w:val="both"/>
              <w:rPr>
                <w:rFonts w:ascii="Arial Narrow" w:hAnsi="Arial Narrow"/>
                <w:sz w:val="20"/>
                <w:szCs w:val="20"/>
              </w:rPr>
            </w:pPr>
            <w:r>
              <w:rPr>
                <w:rFonts w:ascii="Arial Narrow" w:hAnsi="Arial Narrow"/>
                <w:sz w:val="20"/>
                <w:szCs w:val="20"/>
              </w:rPr>
              <w:t>• warstwy ścian zewnętrznych w strefie cokołu – wys. do 30 cm nad poziom terenu</w:t>
            </w:r>
          </w:p>
          <w:p w14:paraId="746A84F6" w14:textId="77777777" w:rsidR="0073138E" w:rsidRDefault="00D72DAE">
            <w:pPr>
              <w:pStyle w:val="TableContents"/>
              <w:jc w:val="both"/>
              <w:rPr>
                <w:rFonts w:ascii="Arial Narrow" w:hAnsi="Arial Narrow"/>
                <w:sz w:val="20"/>
                <w:szCs w:val="20"/>
              </w:rPr>
            </w:pPr>
            <w:r>
              <w:rPr>
                <w:rFonts w:ascii="Arial Narrow" w:hAnsi="Arial Narrow"/>
                <w:sz w:val="20"/>
                <w:szCs w:val="20"/>
              </w:rPr>
              <w:t>− tynk elewacyjny mozaikowy, kolor grafit, o uziarnieniu 0,12 cm</w:t>
            </w:r>
          </w:p>
          <w:p w14:paraId="357BB4A6" w14:textId="77777777" w:rsidR="0073138E" w:rsidRDefault="00D72DAE">
            <w:pPr>
              <w:pStyle w:val="TableContents"/>
              <w:jc w:val="both"/>
              <w:rPr>
                <w:rFonts w:ascii="Arial Narrow" w:hAnsi="Arial Narrow"/>
                <w:sz w:val="20"/>
                <w:szCs w:val="20"/>
              </w:rPr>
            </w:pPr>
            <w:r>
              <w:rPr>
                <w:rFonts w:ascii="Arial Narrow" w:hAnsi="Arial Narrow"/>
                <w:sz w:val="20"/>
                <w:szCs w:val="20"/>
              </w:rPr>
              <w:t>− siatka z włókna szklanego, 170 g/m2, o oczkach 4 × 4 mm, zatopiona w warstwie kleju nałożonego na przeszlifowane płyty,</w:t>
            </w:r>
          </w:p>
          <w:p w14:paraId="65CE11B4" w14:textId="77777777" w:rsidR="0073138E" w:rsidRDefault="00D72DAE">
            <w:pPr>
              <w:pStyle w:val="TableContents"/>
              <w:jc w:val="both"/>
              <w:rPr>
                <w:rFonts w:ascii="Arial Narrow" w:hAnsi="Arial Narrow"/>
                <w:sz w:val="20"/>
                <w:szCs w:val="20"/>
              </w:rPr>
            </w:pPr>
            <w:r>
              <w:rPr>
                <w:rFonts w:ascii="Arial Narrow" w:hAnsi="Arial Narrow"/>
                <w:sz w:val="20"/>
                <w:szCs w:val="20"/>
              </w:rPr>
              <w:t>− warstwa gruntująca</w:t>
            </w:r>
          </w:p>
          <w:p w14:paraId="2D8A1895" w14:textId="77777777" w:rsidR="0073138E" w:rsidRDefault="00D72DAE">
            <w:pPr>
              <w:pStyle w:val="TableContents"/>
              <w:jc w:val="both"/>
              <w:rPr>
                <w:rFonts w:ascii="Arial Narrow" w:hAnsi="Arial Narrow"/>
                <w:sz w:val="20"/>
                <w:szCs w:val="20"/>
              </w:rPr>
            </w:pPr>
            <w:r>
              <w:rPr>
                <w:rFonts w:ascii="Arial Narrow" w:hAnsi="Arial Narrow"/>
                <w:sz w:val="20"/>
                <w:szCs w:val="20"/>
              </w:rPr>
              <w:t>− barwiony podkład, kolor grafit</w:t>
            </w:r>
          </w:p>
          <w:p w14:paraId="25DDDF14"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termoizolacja – polistyren ekstrudowany EPS typu fundament, gr. 18 cm, zakończenie krawędzi pióro – wpust lub na zakładkę; ocieplenie elewacji metodą lekką mokrą (ETICS) w systemie spełniającym warunek nierozprzestrzeniania ognia (NRO)  </w:t>
            </w:r>
          </w:p>
          <w:p w14:paraId="4BC3B8AA" w14:textId="77777777" w:rsidR="0073138E" w:rsidRDefault="00D72DAE">
            <w:pPr>
              <w:pStyle w:val="TableContents"/>
              <w:jc w:val="both"/>
              <w:rPr>
                <w:rFonts w:ascii="Arial Narrow" w:hAnsi="Arial Narrow"/>
                <w:sz w:val="20"/>
                <w:szCs w:val="20"/>
              </w:rPr>
            </w:pPr>
            <w:r>
              <w:rPr>
                <w:rFonts w:ascii="Arial Narrow" w:hAnsi="Arial Narrow"/>
                <w:sz w:val="20"/>
                <w:szCs w:val="20"/>
              </w:rPr>
              <w:t>− bezrozpuszczalnikowa szybkowiążąca, elastyczna i wzmocniona włóknami, bitumiczna zaprawa dwuskładnikowej (KMB)</w:t>
            </w:r>
          </w:p>
          <w:p w14:paraId="2E9026A7" w14:textId="77777777" w:rsidR="0073138E" w:rsidRDefault="00D72DAE">
            <w:pPr>
              <w:pStyle w:val="TableContents"/>
              <w:jc w:val="both"/>
              <w:rPr>
                <w:rFonts w:ascii="Arial Narrow" w:hAnsi="Arial Narrow"/>
                <w:sz w:val="20"/>
                <w:szCs w:val="20"/>
              </w:rPr>
            </w:pPr>
            <w:r>
              <w:rPr>
                <w:rFonts w:ascii="Arial Narrow" w:hAnsi="Arial Narrow"/>
                <w:sz w:val="20"/>
                <w:szCs w:val="20"/>
              </w:rPr>
              <w:t>• warstwy ścian zewnętrznych powyżej cokołu</w:t>
            </w:r>
          </w:p>
          <w:p w14:paraId="6B27A6C9"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 tynk silikonowy cienkowarstwowy barwiony w masie o fakturze ”baranek”, o uziarnieniu 0,15 cm</w:t>
            </w:r>
          </w:p>
          <w:p w14:paraId="6B367037" w14:textId="77777777" w:rsidR="0073138E" w:rsidRDefault="00D72DAE">
            <w:pPr>
              <w:pStyle w:val="TableContents"/>
              <w:jc w:val="both"/>
              <w:rPr>
                <w:rFonts w:ascii="Arial Narrow" w:hAnsi="Arial Narrow"/>
                <w:sz w:val="20"/>
                <w:szCs w:val="20"/>
              </w:rPr>
            </w:pPr>
            <w:r>
              <w:rPr>
                <w:rFonts w:ascii="Arial Narrow" w:hAnsi="Arial Narrow"/>
                <w:sz w:val="20"/>
                <w:szCs w:val="20"/>
              </w:rPr>
              <w:t>− siatka z włókna szklanego, 170 g/m2, o oczkach 4 × 4 mm, zatopiona w warstwie kleju nałożonego na przeszlifowane płyty,</w:t>
            </w:r>
          </w:p>
          <w:p w14:paraId="227BF048" w14:textId="77777777" w:rsidR="0073138E" w:rsidRDefault="00D72DAE">
            <w:pPr>
              <w:pStyle w:val="TableContents"/>
              <w:jc w:val="both"/>
              <w:rPr>
                <w:rFonts w:ascii="Arial Narrow" w:hAnsi="Arial Narrow"/>
                <w:sz w:val="20"/>
                <w:szCs w:val="20"/>
              </w:rPr>
            </w:pPr>
            <w:r>
              <w:rPr>
                <w:rFonts w:ascii="Arial Narrow" w:hAnsi="Arial Narrow"/>
                <w:sz w:val="20"/>
                <w:szCs w:val="20"/>
              </w:rPr>
              <w:t>− termoizolacja – polistyren ekspandowany EPS Fasada gr. 18 cm, zakończenie krawędzi pióro – wpust</w:t>
            </w:r>
          </w:p>
          <w:p w14:paraId="07BDCF34"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lub na zakładkę; płyty klejone klejem elastycznym z włóknem do styropianu i kołkowane; ocieplenie elewacji metodą lekką mokrą (ETICS) w systemie spełniającym warunek nierozprzestrzeniania ognia (NRO)  </w:t>
            </w:r>
          </w:p>
          <w:p w14:paraId="17C2B797" w14:textId="77777777" w:rsidR="0073138E" w:rsidRDefault="00D72DAE">
            <w:pPr>
              <w:pStyle w:val="TableContents"/>
              <w:jc w:val="both"/>
              <w:rPr>
                <w:rFonts w:ascii="Arial Narrow" w:hAnsi="Arial Narrow"/>
                <w:sz w:val="20"/>
                <w:szCs w:val="20"/>
              </w:rPr>
            </w:pPr>
            <w:r>
              <w:rPr>
                <w:rFonts w:ascii="Arial Narrow" w:hAnsi="Arial Narrow"/>
                <w:sz w:val="20"/>
                <w:szCs w:val="20"/>
              </w:rPr>
              <w:t>− warstwa gruntująca</w:t>
            </w:r>
          </w:p>
          <w:p w14:paraId="2409CA17"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PUSTAK SILIKATOWY, gr. 25 cm, o wytrzymałości na ściskanie  20 MPa, murowane na zaprawie klasy M15  </w:t>
            </w:r>
          </w:p>
          <w:p w14:paraId="269A8A9B" w14:textId="77777777" w:rsidR="0073138E" w:rsidRDefault="00D72DAE">
            <w:pPr>
              <w:pStyle w:val="TableContents"/>
              <w:jc w:val="both"/>
              <w:rPr>
                <w:rFonts w:ascii="Arial Narrow" w:hAnsi="Arial Narrow"/>
                <w:sz w:val="20"/>
                <w:szCs w:val="20"/>
              </w:rPr>
            </w:pPr>
            <w:r>
              <w:rPr>
                <w:rFonts w:ascii="Arial Narrow" w:hAnsi="Arial Narrow"/>
                <w:sz w:val="20"/>
                <w:szCs w:val="20"/>
              </w:rPr>
              <w:t>− tynk cementowo – wapienny, gr. 1,5 cm</w:t>
            </w:r>
          </w:p>
          <w:p w14:paraId="11C42345" w14:textId="77777777" w:rsidR="0073138E" w:rsidRDefault="00D72DAE">
            <w:pPr>
              <w:pStyle w:val="TableContents"/>
              <w:jc w:val="both"/>
              <w:rPr>
                <w:rFonts w:ascii="Arial Narrow" w:hAnsi="Arial Narrow"/>
                <w:sz w:val="20"/>
                <w:szCs w:val="20"/>
              </w:rPr>
            </w:pPr>
            <w:r>
              <w:rPr>
                <w:rFonts w:ascii="Arial Narrow" w:hAnsi="Arial Narrow"/>
                <w:sz w:val="20"/>
                <w:szCs w:val="20"/>
              </w:rPr>
              <w:t>− warstwa gruntująca</w:t>
            </w:r>
          </w:p>
          <w:p w14:paraId="2C89C211" w14:textId="77777777" w:rsidR="0073138E" w:rsidRDefault="00D72DAE">
            <w:pPr>
              <w:pStyle w:val="TableContents"/>
              <w:jc w:val="both"/>
              <w:rPr>
                <w:rFonts w:ascii="Arial Narrow" w:hAnsi="Arial Narrow"/>
                <w:sz w:val="20"/>
                <w:szCs w:val="20"/>
              </w:rPr>
            </w:pPr>
            <w:r>
              <w:rPr>
                <w:rFonts w:ascii="Arial Narrow" w:hAnsi="Arial Narrow"/>
                <w:sz w:val="20"/>
                <w:szCs w:val="20"/>
              </w:rPr>
              <w:t>− w pomieszczeniach mokrych folia płynna, naroża zabezpieczone taśmą</w:t>
            </w:r>
          </w:p>
          <w:p w14:paraId="3BE6E243" w14:textId="77777777" w:rsidR="0073138E" w:rsidRDefault="00D72DAE">
            <w:pPr>
              <w:pStyle w:val="TableContents"/>
              <w:jc w:val="both"/>
              <w:rPr>
                <w:rFonts w:ascii="Arial Narrow" w:hAnsi="Arial Narrow"/>
                <w:sz w:val="20"/>
                <w:szCs w:val="20"/>
              </w:rPr>
            </w:pPr>
            <w:r>
              <w:rPr>
                <w:rFonts w:ascii="Arial Narrow" w:hAnsi="Arial Narrow"/>
                <w:sz w:val="20"/>
                <w:szCs w:val="20"/>
              </w:rPr>
              <w:t>uszczelniającą</w:t>
            </w:r>
          </w:p>
          <w:p w14:paraId="2383073F" w14:textId="77777777" w:rsidR="0073138E" w:rsidRDefault="00D72DAE">
            <w:pPr>
              <w:pStyle w:val="TableContents"/>
              <w:jc w:val="both"/>
              <w:rPr>
                <w:rFonts w:ascii="Arial Narrow" w:hAnsi="Arial Narrow"/>
                <w:sz w:val="20"/>
                <w:szCs w:val="20"/>
              </w:rPr>
            </w:pPr>
            <w:r>
              <w:rPr>
                <w:rFonts w:ascii="Arial Narrow" w:hAnsi="Arial Narrow"/>
                <w:sz w:val="20"/>
                <w:szCs w:val="20"/>
              </w:rPr>
              <w:t>− farba lateksowa, płytki ceramiczne</w:t>
            </w:r>
          </w:p>
          <w:p w14:paraId="74B9CCBB" w14:textId="2412396A" w:rsidR="0073138E" w:rsidRDefault="00D72DAE">
            <w:pPr>
              <w:pStyle w:val="TableContents"/>
              <w:jc w:val="both"/>
              <w:rPr>
                <w:rFonts w:ascii="Arial Narrow" w:hAnsi="Arial Narrow"/>
                <w:b/>
                <w:bCs/>
                <w:sz w:val="22"/>
                <w:szCs w:val="22"/>
              </w:rPr>
            </w:pPr>
            <w:r>
              <w:rPr>
                <w:rFonts w:ascii="Arial Narrow" w:hAnsi="Arial Narrow"/>
                <w:b/>
                <w:bCs/>
                <w:sz w:val="22"/>
                <w:szCs w:val="22"/>
              </w:rPr>
              <w:t xml:space="preserve">ALTERNATYWNIE: ściany w konstrukcji prefabrykowanej </w:t>
            </w:r>
          </w:p>
          <w:tbl>
            <w:tblPr>
              <w:tblW w:w="7121" w:type="dxa"/>
              <w:tblLayout w:type="fixed"/>
              <w:tblCellMar>
                <w:left w:w="10" w:type="dxa"/>
                <w:right w:w="10" w:type="dxa"/>
              </w:tblCellMar>
              <w:tblLook w:val="0000" w:firstRow="0" w:lastRow="0" w:firstColumn="0" w:lastColumn="0" w:noHBand="0" w:noVBand="0"/>
            </w:tblPr>
            <w:tblGrid>
              <w:gridCol w:w="4338"/>
              <w:gridCol w:w="2783"/>
            </w:tblGrid>
            <w:tr w:rsidR="0073138E" w14:paraId="154C0B30" w14:textId="77777777">
              <w:trPr>
                <w:trHeight w:val="284"/>
              </w:trPr>
              <w:tc>
                <w:tcPr>
                  <w:tcW w:w="71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021C4" w14:textId="77777777" w:rsidR="0073138E" w:rsidRDefault="00D72DAE">
                  <w:pPr>
                    <w:jc w:val="center"/>
                    <w:rPr>
                      <w:rFonts w:ascii="Arial Narrow" w:hAnsi="Arial Narrow"/>
                      <w:sz w:val="20"/>
                      <w:szCs w:val="20"/>
                    </w:rPr>
                  </w:pPr>
                  <w:r>
                    <w:rPr>
                      <w:rFonts w:ascii="Arial Narrow" w:hAnsi="Arial Narrow"/>
                      <w:sz w:val="20"/>
                      <w:szCs w:val="20"/>
                    </w:rPr>
                    <w:t>Ściana zewnętrzna</w:t>
                  </w:r>
                </w:p>
              </w:tc>
            </w:tr>
            <w:tr w:rsidR="0073138E" w14:paraId="7B70ADD4" w14:textId="77777777">
              <w:trPr>
                <w:trHeight w:val="273"/>
              </w:trPr>
              <w:tc>
                <w:tcPr>
                  <w:tcW w:w="4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5DFA5" w14:textId="77777777" w:rsidR="0073138E" w:rsidRDefault="00D72DAE">
                  <w:pPr>
                    <w:jc w:val="center"/>
                    <w:rPr>
                      <w:rFonts w:ascii="Arial Narrow" w:hAnsi="Arial Narrow"/>
                      <w:bCs/>
                      <w:sz w:val="20"/>
                      <w:szCs w:val="20"/>
                    </w:rPr>
                  </w:pPr>
                  <w:r>
                    <w:rPr>
                      <w:rFonts w:ascii="Arial Narrow" w:hAnsi="Arial Narrow"/>
                      <w:bCs/>
                      <w:sz w:val="20"/>
                      <w:szCs w:val="20"/>
                    </w:rPr>
                    <w:t>Materiał</w:t>
                  </w:r>
                </w:p>
              </w:tc>
              <w:tc>
                <w:tcPr>
                  <w:tcW w:w="27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1810C" w14:textId="77777777" w:rsidR="0073138E" w:rsidRDefault="00D72DAE">
                  <w:pPr>
                    <w:jc w:val="center"/>
                    <w:rPr>
                      <w:rFonts w:ascii="Arial Narrow" w:hAnsi="Arial Narrow"/>
                      <w:sz w:val="20"/>
                      <w:szCs w:val="20"/>
                    </w:rPr>
                  </w:pPr>
                  <w:r>
                    <w:rPr>
                      <w:rFonts w:ascii="Arial Narrow" w:hAnsi="Arial Narrow"/>
                      <w:sz w:val="20"/>
                      <w:szCs w:val="20"/>
                    </w:rPr>
                    <w:t>Grubość</w:t>
                  </w:r>
                </w:p>
              </w:tc>
            </w:tr>
            <w:tr w:rsidR="0073138E" w14:paraId="0189C6D8" w14:textId="77777777">
              <w:trPr>
                <w:trHeight w:val="284"/>
              </w:trPr>
              <w:tc>
                <w:tcPr>
                  <w:tcW w:w="4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9A39D" w14:textId="77777777" w:rsidR="0073138E" w:rsidRDefault="00D72DAE">
                  <w:pPr>
                    <w:rPr>
                      <w:rFonts w:hint="eastAsia"/>
                    </w:rPr>
                  </w:pPr>
                  <w:r>
                    <w:rPr>
                      <w:rFonts w:ascii="Arial Narrow" w:eastAsia="Calibri" w:hAnsi="Arial Narrow" w:cs="Arial"/>
                      <w:color w:val="000000"/>
                      <w:sz w:val="20"/>
                      <w:szCs w:val="20"/>
                      <w:lang w:eastAsia="en-US"/>
                    </w:rPr>
                    <w:t xml:space="preserve">Blacha na rąbek stojąca </w:t>
                  </w:r>
                </w:p>
              </w:tc>
              <w:tc>
                <w:tcPr>
                  <w:tcW w:w="27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692C7" w14:textId="77777777" w:rsidR="0073138E" w:rsidRDefault="00D72DAE">
                  <w:pPr>
                    <w:jc w:val="center"/>
                    <w:rPr>
                      <w:rFonts w:ascii="Arial Narrow" w:hAnsi="Arial Narrow"/>
                      <w:sz w:val="20"/>
                      <w:szCs w:val="20"/>
                    </w:rPr>
                  </w:pPr>
                  <w:r>
                    <w:rPr>
                      <w:rFonts w:ascii="Arial Narrow" w:hAnsi="Arial Narrow"/>
                      <w:sz w:val="20"/>
                      <w:szCs w:val="20"/>
                    </w:rPr>
                    <w:t>0,65</w:t>
                  </w:r>
                </w:p>
              </w:tc>
            </w:tr>
            <w:tr w:rsidR="0073138E" w14:paraId="09A842FC" w14:textId="77777777">
              <w:trPr>
                <w:trHeight w:val="242"/>
              </w:trPr>
              <w:tc>
                <w:tcPr>
                  <w:tcW w:w="4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E0B30" w14:textId="77777777" w:rsidR="0073138E" w:rsidRDefault="00D72DAE">
                  <w:pP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Wełna Kamienna ISOVER</w:t>
                  </w:r>
                </w:p>
              </w:tc>
              <w:tc>
                <w:tcPr>
                  <w:tcW w:w="27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FE530" w14:textId="77777777" w:rsidR="0073138E" w:rsidRDefault="00D72DAE">
                  <w:pPr>
                    <w:jc w:val="center"/>
                    <w:rPr>
                      <w:rFonts w:hint="eastAsia"/>
                    </w:rPr>
                  </w:pPr>
                  <w:r>
                    <w:rPr>
                      <w:rFonts w:ascii="Arial Narrow" w:eastAsia="Calibri" w:hAnsi="Arial Narrow" w:cs="Arial"/>
                      <w:sz w:val="20"/>
                      <w:szCs w:val="20"/>
                      <w:lang w:eastAsia="en-US"/>
                    </w:rPr>
                    <w:t>10cm</w:t>
                  </w:r>
                </w:p>
              </w:tc>
            </w:tr>
            <w:tr w:rsidR="0073138E" w14:paraId="16642015" w14:textId="77777777">
              <w:trPr>
                <w:trHeight w:val="231"/>
              </w:trPr>
              <w:tc>
                <w:tcPr>
                  <w:tcW w:w="4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E85EE" w14:textId="77777777" w:rsidR="0073138E" w:rsidRDefault="00D72DAE">
                  <w:pPr>
                    <w:rPr>
                      <w:rFonts w:hint="eastAsia"/>
                    </w:rPr>
                  </w:pPr>
                  <w:r>
                    <w:rPr>
                      <w:rFonts w:ascii="Arial Narrow" w:eastAsia="Calibri" w:hAnsi="Arial Narrow" w:cs="Arial"/>
                      <w:color w:val="000000"/>
                      <w:sz w:val="20"/>
                      <w:szCs w:val="20"/>
                      <w:lang w:eastAsia="en-US"/>
                    </w:rPr>
                    <w:t>Płyta OSB</w:t>
                  </w:r>
                </w:p>
              </w:tc>
              <w:tc>
                <w:tcPr>
                  <w:tcW w:w="27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4C0C6" w14:textId="77777777" w:rsidR="0073138E" w:rsidRDefault="00D72DAE">
                  <w:pPr>
                    <w:jc w:val="center"/>
                    <w:rPr>
                      <w:rFonts w:hint="eastAsia"/>
                    </w:rPr>
                  </w:pPr>
                  <w:r>
                    <w:rPr>
                      <w:rFonts w:ascii="Arial Narrow" w:eastAsia="Calibri" w:hAnsi="Arial Narrow" w:cs="Arial"/>
                      <w:color w:val="000000"/>
                      <w:sz w:val="20"/>
                      <w:szCs w:val="20"/>
                      <w:lang w:eastAsia="en-US"/>
                    </w:rPr>
                    <w:t>1.2 cm</w:t>
                  </w:r>
                </w:p>
              </w:tc>
            </w:tr>
            <w:tr w:rsidR="0073138E" w14:paraId="5F11EA74" w14:textId="77777777">
              <w:trPr>
                <w:trHeight w:val="284"/>
              </w:trPr>
              <w:tc>
                <w:tcPr>
                  <w:tcW w:w="4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F894B" w14:textId="77777777" w:rsidR="0073138E" w:rsidRDefault="00D72DAE">
                  <w:pPr>
                    <w:tabs>
                      <w:tab w:val="left" w:pos="923"/>
                    </w:tabs>
                    <w:rPr>
                      <w:rFonts w:hint="eastAsia"/>
                    </w:rPr>
                  </w:pPr>
                  <w:r>
                    <w:rPr>
                      <w:rFonts w:ascii="Arial Narrow" w:eastAsia="Calibri" w:hAnsi="Arial Narrow" w:cs="Arial"/>
                      <w:color w:val="000000"/>
                      <w:sz w:val="20"/>
                      <w:szCs w:val="20"/>
                      <w:lang w:eastAsia="en-US"/>
                    </w:rPr>
                    <w:t>Membrana Super dyfuzyjna MARMA dachowa 115 NG</w:t>
                  </w:r>
                </w:p>
              </w:tc>
              <w:tc>
                <w:tcPr>
                  <w:tcW w:w="27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2B68C" w14:textId="77777777" w:rsidR="0073138E" w:rsidRDefault="0073138E">
                  <w:pPr>
                    <w:jc w:val="center"/>
                    <w:rPr>
                      <w:rFonts w:ascii="Arial Narrow" w:hAnsi="Arial Narrow"/>
                      <w:sz w:val="20"/>
                      <w:szCs w:val="20"/>
                    </w:rPr>
                  </w:pPr>
                </w:p>
              </w:tc>
            </w:tr>
            <w:tr w:rsidR="0073138E" w14:paraId="39E15ACB" w14:textId="77777777">
              <w:trPr>
                <w:trHeight w:val="242"/>
              </w:trPr>
              <w:tc>
                <w:tcPr>
                  <w:tcW w:w="4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C5CED" w14:textId="77777777" w:rsidR="0073138E" w:rsidRDefault="00D72DAE">
                  <w:pPr>
                    <w:rPr>
                      <w:rFonts w:hint="eastAsia"/>
                    </w:rPr>
                  </w:pPr>
                  <w:r>
                    <w:rPr>
                      <w:rFonts w:ascii="Arial Narrow" w:eastAsia="Calibri" w:hAnsi="Arial Narrow" w:cs="Arial"/>
                      <w:color w:val="000000"/>
                      <w:sz w:val="20"/>
                      <w:szCs w:val="20"/>
                      <w:lang w:eastAsia="en-US"/>
                    </w:rPr>
                    <w:t>Deska SODRA 45x145 C24, Ruszt  600mm</w:t>
                  </w:r>
                </w:p>
              </w:tc>
              <w:tc>
                <w:tcPr>
                  <w:tcW w:w="27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5C271" w14:textId="77777777" w:rsidR="0073138E" w:rsidRDefault="00D72DAE">
                  <w:pPr>
                    <w:jc w:val="center"/>
                    <w:rPr>
                      <w:rFonts w:hint="eastAsia"/>
                    </w:rPr>
                  </w:pPr>
                  <w:r>
                    <w:rPr>
                      <w:rFonts w:ascii="Arial Narrow" w:eastAsia="Calibri" w:hAnsi="Arial Narrow" w:cs="Arial"/>
                      <w:color w:val="000000"/>
                      <w:sz w:val="20"/>
                      <w:szCs w:val="20"/>
                      <w:lang w:eastAsia="en-US"/>
                    </w:rPr>
                    <w:t>14.5 cm</w:t>
                  </w:r>
                </w:p>
              </w:tc>
            </w:tr>
            <w:tr w:rsidR="0073138E" w14:paraId="3E666E84" w14:textId="77777777">
              <w:trPr>
                <w:trHeight w:val="242"/>
              </w:trPr>
              <w:tc>
                <w:tcPr>
                  <w:tcW w:w="4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4ED66" w14:textId="77777777" w:rsidR="0073138E" w:rsidRDefault="00D72DAE">
                  <w:pPr>
                    <w:rPr>
                      <w:rFonts w:hint="eastAsia"/>
                    </w:rPr>
                  </w:pPr>
                  <w:r>
                    <w:rPr>
                      <w:rFonts w:ascii="Arial Narrow" w:eastAsia="Calibri" w:hAnsi="Arial Narrow" w:cs="Arial"/>
                      <w:color w:val="000000"/>
                      <w:sz w:val="20"/>
                      <w:szCs w:val="20"/>
                      <w:lang w:eastAsia="en-US"/>
                    </w:rPr>
                    <w:t>Wełna Kamienna ISOVER</w:t>
                  </w:r>
                </w:p>
              </w:tc>
              <w:tc>
                <w:tcPr>
                  <w:tcW w:w="27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418C0" w14:textId="77777777" w:rsidR="0073138E" w:rsidRDefault="00D72DAE">
                  <w:pPr>
                    <w:jc w:val="center"/>
                    <w:rPr>
                      <w:rFonts w:hint="eastAsia"/>
                    </w:rPr>
                  </w:pPr>
                  <w:r>
                    <w:rPr>
                      <w:rFonts w:ascii="Arial Narrow" w:eastAsia="Calibri" w:hAnsi="Arial Narrow" w:cs="Arial"/>
                      <w:color w:val="000000"/>
                      <w:sz w:val="20"/>
                      <w:szCs w:val="20"/>
                      <w:lang w:eastAsia="en-US"/>
                    </w:rPr>
                    <w:t>15 cm</w:t>
                  </w:r>
                </w:p>
              </w:tc>
            </w:tr>
            <w:tr w:rsidR="0073138E" w14:paraId="3947C7AC" w14:textId="77777777">
              <w:trPr>
                <w:trHeight w:val="242"/>
              </w:trPr>
              <w:tc>
                <w:tcPr>
                  <w:tcW w:w="4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AA5F3" w14:textId="77777777" w:rsidR="0073138E" w:rsidRDefault="00D72DAE">
                  <w:pP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Membrana paraizolacyjna MARMA vapour regulator 119</w:t>
                  </w:r>
                </w:p>
              </w:tc>
              <w:tc>
                <w:tcPr>
                  <w:tcW w:w="27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D5FF9" w14:textId="77777777" w:rsidR="0073138E" w:rsidRDefault="0073138E">
                  <w:pPr>
                    <w:jc w:val="center"/>
                    <w:rPr>
                      <w:rFonts w:ascii="Arial Narrow" w:eastAsia="Calibri" w:hAnsi="Arial Narrow" w:cs="Arial"/>
                      <w:color w:val="000000"/>
                      <w:sz w:val="20"/>
                      <w:szCs w:val="20"/>
                      <w:lang w:eastAsia="en-US"/>
                    </w:rPr>
                  </w:pPr>
                </w:p>
              </w:tc>
            </w:tr>
            <w:tr w:rsidR="0073138E" w14:paraId="50CFAF59" w14:textId="77777777">
              <w:trPr>
                <w:trHeight w:val="231"/>
              </w:trPr>
              <w:tc>
                <w:tcPr>
                  <w:tcW w:w="4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3E0D6" w14:textId="77777777" w:rsidR="0073138E" w:rsidRDefault="00D72DAE">
                  <w:pP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Płyta OSB</w:t>
                  </w:r>
                </w:p>
              </w:tc>
              <w:tc>
                <w:tcPr>
                  <w:tcW w:w="27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532EF" w14:textId="77777777" w:rsidR="0073138E" w:rsidRDefault="00D72DAE">
                  <w:pPr>
                    <w:jc w:val="cente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1 cm</w:t>
                  </w:r>
                </w:p>
              </w:tc>
            </w:tr>
            <w:tr w:rsidR="0073138E" w14:paraId="1E0B2DF2" w14:textId="77777777">
              <w:trPr>
                <w:trHeight w:val="242"/>
              </w:trPr>
              <w:tc>
                <w:tcPr>
                  <w:tcW w:w="4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6CFD5" w14:textId="77777777" w:rsidR="0073138E" w:rsidRDefault="00D72DAE">
                  <w:pP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Deska 45x45</w:t>
                  </w:r>
                </w:p>
              </w:tc>
              <w:tc>
                <w:tcPr>
                  <w:tcW w:w="27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00ACD" w14:textId="77777777" w:rsidR="0073138E" w:rsidRDefault="0073138E">
                  <w:pPr>
                    <w:jc w:val="center"/>
                    <w:rPr>
                      <w:rFonts w:ascii="Arial Narrow" w:eastAsia="Calibri" w:hAnsi="Arial Narrow" w:cs="Arial"/>
                      <w:color w:val="000000"/>
                      <w:sz w:val="20"/>
                      <w:szCs w:val="20"/>
                      <w:lang w:eastAsia="en-US"/>
                    </w:rPr>
                  </w:pPr>
                </w:p>
              </w:tc>
            </w:tr>
            <w:tr w:rsidR="0073138E" w14:paraId="72DD1FED" w14:textId="77777777">
              <w:trPr>
                <w:trHeight w:val="242"/>
              </w:trPr>
              <w:tc>
                <w:tcPr>
                  <w:tcW w:w="43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E5DBA" w14:textId="77777777" w:rsidR="0073138E" w:rsidRDefault="00D72DAE">
                  <w:pP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Płyta Farmacel</w:t>
                  </w:r>
                </w:p>
              </w:tc>
              <w:tc>
                <w:tcPr>
                  <w:tcW w:w="27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E86FB" w14:textId="77777777" w:rsidR="0073138E" w:rsidRDefault="00D72DAE">
                  <w:pPr>
                    <w:jc w:val="cente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1.2 cm</w:t>
                  </w:r>
                </w:p>
              </w:tc>
            </w:tr>
            <w:tr w:rsidR="0073138E" w14:paraId="3C91EC2C" w14:textId="77777777">
              <w:trPr>
                <w:trHeight w:val="242"/>
              </w:trPr>
              <w:tc>
                <w:tcPr>
                  <w:tcW w:w="71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EB1A6" w14:textId="77777777" w:rsidR="0073138E" w:rsidRDefault="00D72DAE">
                  <w:pPr>
                    <w:jc w:val="center"/>
                    <w:rPr>
                      <w:rFonts w:hint="eastAsia"/>
                    </w:rPr>
                  </w:pPr>
                  <w:r>
                    <w:rPr>
                      <w:rFonts w:ascii="Arial Narrow" w:hAnsi="Arial Narrow"/>
                      <w:b/>
                      <w:bCs/>
                      <w:sz w:val="22"/>
                      <w:szCs w:val="22"/>
                    </w:rPr>
                    <w:t>Elewacja w postaci blachy na rąbek stojąca, tynk silikonowy i deska elewacyjna kompozytowa o szerokości min19cm</w:t>
                  </w:r>
                </w:p>
              </w:tc>
            </w:tr>
          </w:tbl>
          <w:p w14:paraId="451E16AC" w14:textId="77777777" w:rsidR="0073138E" w:rsidRDefault="0073138E">
            <w:pPr>
              <w:pStyle w:val="TableContents"/>
              <w:jc w:val="both"/>
              <w:rPr>
                <w:rFonts w:ascii="Arial Narrow" w:hAnsi="Arial Narrow"/>
                <w:sz w:val="20"/>
                <w:szCs w:val="20"/>
              </w:rPr>
            </w:pPr>
          </w:p>
        </w:tc>
      </w:tr>
      <w:tr w:rsidR="0073138E" w14:paraId="2E48E52D"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16CA7E54"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Ściany wewnętrzne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5D2A10" w14:textId="77777777" w:rsidR="0073138E" w:rsidRDefault="00D72DAE">
            <w:pPr>
              <w:pStyle w:val="TableContents"/>
              <w:jc w:val="both"/>
              <w:rPr>
                <w:rFonts w:ascii="Arial Narrow" w:hAnsi="Arial Narrow"/>
                <w:b/>
                <w:bCs/>
                <w:sz w:val="20"/>
                <w:szCs w:val="20"/>
              </w:rPr>
            </w:pPr>
            <w:r>
              <w:rPr>
                <w:rFonts w:ascii="Arial Narrow" w:hAnsi="Arial Narrow"/>
                <w:b/>
                <w:bCs/>
                <w:sz w:val="20"/>
                <w:szCs w:val="20"/>
              </w:rPr>
              <w:t>• ściany nośne z bloczków Silikatowych</w:t>
            </w:r>
          </w:p>
          <w:p w14:paraId="1E23A7F1"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bloczki Silikatowe, gr. 25 cm, o wytrzymałości na ściskanie  20 MPa, murowane na zaprawie klasy M15  </w:t>
            </w:r>
          </w:p>
          <w:p w14:paraId="58EE9367" w14:textId="77777777" w:rsidR="0073138E" w:rsidRDefault="00D72DAE">
            <w:pPr>
              <w:pStyle w:val="TableContents"/>
              <w:jc w:val="both"/>
              <w:rPr>
                <w:rFonts w:ascii="Arial Narrow" w:hAnsi="Arial Narrow"/>
                <w:sz w:val="20"/>
                <w:szCs w:val="20"/>
              </w:rPr>
            </w:pPr>
            <w:r>
              <w:rPr>
                <w:rFonts w:ascii="Arial Narrow" w:hAnsi="Arial Narrow"/>
                <w:sz w:val="20"/>
                <w:szCs w:val="20"/>
              </w:rPr>
              <w:t>− tynk cementowo – wapienny, gr. 1,5 cm (dwustronnie)</w:t>
            </w:r>
          </w:p>
          <w:p w14:paraId="5399C1DD" w14:textId="77777777" w:rsidR="0073138E" w:rsidRDefault="00D72DAE">
            <w:pPr>
              <w:pStyle w:val="TableContents"/>
              <w:jc w:val="both"/>
              <w:rPr>
                <w:rFonts w:ascii="Arial Narrow" w:hAnsi="Arial Narrow"/>
                <w:sz w:val="20"/>
                <w:szCs w:val="20"/>
              </w:rPr>
            </w:pPr>
            <w:r>
              <w:rPr>
                <w:rFonts w:ascii="Arial Narrow" w:hAnsi="Arial Narrow"/>
                <w:sz w:val="20"/>
                <w:szCs w:val="20"/>
              </w:rPr>
              <w:t>− warstwa gruntująca (dwustronnie)</w:t>
            </w:r>
          </w:p>
          <w:p w14:paraId="4CAF2742" w14:textId="77777777" w:rsidR="0073138E" w:rsidRDefault="00D72DAE">
            <w:pPr>
              <w:pStyle w:val="TableContents"/>
              <w:jc w:val="both"/>
              <w:rPr>
                <w:rFonts w:ascii="Arial Narrow" w:hAnsi="Arial Narrow"/>
                <w:sz w:val="20"/>
                <w:szCs w:val="20"/>
              </w:rPr>
            </w:pPr>
            <w:r>
              <w:rPr>
                <w:rFonts w:ascii="Arial Narrow" w:hAnsi="Arial Narrow"/>
                <w:sz w:val="20"/>
                <w:szCs w:val="20"/>
              </w:rPr>
              <w:t>− w pomieszczeniach mokrych folia płynna, naroża zabezpieczone taśmą uszczelniającą − farba lateksowa, płytki ceramiczne lub tynk mozaikowy (w zależności od przeznaczenia pomieszczeń)</w:t>
            </w:r>
          </w:p>
          <w:p w14:paraId="7681DEFF" w14:textId="77777777" w:rsidR="0073138E" w:rsidRDefault="0073138E">
            <w:pPr>
              <w:pStyle w:val="TableContents"/>
              <w:jc w:val="both"/>
              <w:rPr>
                <w:rFonts w:ascii="Arial Narrow" w:hAnsi="Arial Narrow"/>
                <w:sz w:val="20"/>
                <w:szCs w:val="20"/>
              </w:rPr>
            </w:pPr>
          </w:p>
          <w:p w14:paraId="6F54DC89" w14:textId="77777777" w:rsidR="0073138E" w:rsidRDefault="00D72DAE">
            <w:pPr>
              <w:pStyle w:val="TableContents"/>
              <w:jc w:val="both"/>
              <w:rPr>
                <w:rFonts w:ascii="Arial Narrow" w:hAnsi="Arial Narrow"/>
                <w:b/>
                <w:bCs/>
                <w:sz w:val="20"/>
                <w:szCs w:val="20"/>
              </w:rPr>
            </w:pPr>
            <w:r>
              <w:rPr>
                <w:rFonts w:ascii="Arial Narrow" w:hAnsi="Arial Narrow"/>
                <w:b/>
                <w:bCs/>
                <w:sz w:val="20"/>
                <w:szCs w:val="20"/>
              </w:rPr>
              <w:t>• ściany działowe z bloczków Silikatowych</w:t>
            </w:r>
          </w:p>
          <w:p w14:paraId="259D765F" w14:textId="77777777" w:rsidR="0073138E" w:rsidRDefault="00D72DAE">
            <w:pPr>
              <w:pStyle w:val="TableContents"/>
              <w:jc w:val="both"/>
              <w:rPr>
                <w:rFonts w:ascii="Arial Narrow" w:hAnsi="Arial Narrow"/>
                <w:sz w:val="20"/>
                <w:szCs w:val="20"/>
              </w:rPr>
            </w:pPr>
            <w:r>
              <w:rPr>
                <w:rFonts w:ascii="Arial Narrow" w:hAnsi="Arial Narrow"/>
                <w:sz w:val="20"/>
                <w:szCs w:val="20"/>
              </w:rPr>
              <w:t>− ściana z bloczków Silikatowych, o wytrzymałości na ściskanie min. 10 MPa; pustaki układane na grubej folii izolacyjnej z PCW</w:t>
            </w:r>
          </w:p>
          <w:p w14:paraId="24D2E511" w14:textId="77777777" w:rsidR="0073138E" w:rsidRDefault="00D72DAE">
            <w:pPr>
              <w:pStyle w:val="TableContents"/>
              <w:jc w:val="both"/>
              <w:rPr>
                <w:rFonts w:ascii="Arial Narrow" w:hAnsi="Arial Narrow"/>
                <w:sz w:val="20"/>
                <w:szCs w:val="20"/>
              </w:rPr>
            </w:pPr>
            <w:r>
              <w:rPr>
                <w:rFonts w:ascii="Arial Narrow" w:hAnsi="Arial Narrow"/>
                <w:sz w:val="20"/>
                <w:szCs w:val="20"/>
              </w:rPr>
              <w:t>− tynk cementowo – wapienny, gr. 1,5 cm (dwustronnie)</w:t>
            </w:r>
          </w:p>
          <w:p w14:paraId="49AA8CC0" w14:textId="77777777" w:rsidR="0073138E" w:rsidRDefault="00D72DAE">
            <w:pPr>
              <w:pStyle w:val="TableContents"/>
              <w:jc w:val="both"/>
              <w:rPr>
                <w:rFonts w:ascii="Arial Narrow" w:hAnsi="Arial Narrow"/>
                <w:sz w:val="20"/>
                <w:szCs w:val="20"/>
              </w:rPr>
            </w:pPr>
            <w:r>
              <w:rPr>
                <w:rFonts w:ascii="Arial Narrow" w:hAnsi="Arial Narrow"/>
                <w:sz w:val="20"/>
                <w:szCs w:val="20"/>
              </w:rPr>
              <w:t>− warstwa gruntująca (dwustronnie)</w:t>
            </w:r>
          </w:p>
          <w:p w14:paraId="2EE677D8" w14:textId="77777777" w:rsidR="0073138E" w:rsidRDefault="00D72DAE">
            <w:pPr>
              <w:pStyle w:val="TableContents"/>
              <w:jc w:val="both"/>
              <w:rPr>
                <w:rFonts w:ascii="Arial Narrow" w:hAnsi="Arial Narrow"/>
                <w:sz w:val="20"/>
                <w:szCs w:val="20"/>
              </w:rPr>
            </w:pPr>
            <w:r>
              <w:rPr>
                <w:rFonts w:ascii="Arial Narrow" w:hAnsi="Arial Narrow"/>
                <w:sz w:val="20"/>
                <w:szCs w:val="20"/>
              </w:rPr>
              <w:t>− w pomieszczeniach mokrych folia płynna, naroża zabezpieczone taśmą uszczelniającą</w:t>
            </w:r>
          </w:p>
          <w:p w14:paraId="5A9067FE" w14:textId="77777777" w:rsidR="0073138E" w:rsidRDefault="00D72DAE">
            <w:pPr>
              <w:pStyle w:val="TableContents"/>
              <w:jc w:val="both"/>
              <w:rPr>
                <w:rFonts w:ascii="Arial Narrow" w:hAnsi="Arial Narrow"/>
                <w:sz w:val="20"/>
                <w:szCs w:val="20"/>
              </w:rPr>
            </w:pPr>
            <w:r>
              <w:rPr>
                <w:rFonts w:ascii="Arial Narrow" w:hAnsi="Arial Narrow"/>
                <w:sz w:val="20"/>
                <w:szCs w:val="20"/>
              </w:rPr>
              <w:t>− farba lateksowa, płytki ceramiczne lub tynk mozaikowy (w zależności od przeznaczenia pomieszczeń)</w:t>
            </w:r>
          </w:p>
          <w:p w14:paraId="70F262E6" w14:textId="77777777" w:rsidR="0073138E" w:rsidRDefault="0073138E">
            <w:pPr>
              <w:pStyle w:val="TableContents"/>
              <w:jc w:val="both"/>
              <w:rPr>
                <w:rFonts w:ascii="Arial Narrow" w:hAnsi="Arial Narrow"/>
                <w:sz w:val="20"/>
                <w:szCs w:val="20"/>
              </w:rPr>
            </w:pPr>
          </w:p>
          <w:p w14:paraId="1DC8F36A" w14:textId="77777777" w:rsidR="0073138E" w:rsidRDefault="00D72DAE">
            <w:pPr>
              <w:pStyle w:val="TableContents"/>
              <w:jc w:val="both"/>
              <w:rPr>
                <w:rFonts w:hint="eastAsia"/>
              </w:rPr>
            </w:pPr>
            <w:r>
              <w:rPr>
                <w:rFonts w:ascii="Arial Narrow" w:hAnsi="Arial Narrow"/>
                <w:b/>
                <w:bCs/>
                <w:sz w:val="20"/>
                <w:szCs w:val="20"/>
              </w:rPr>
              <w:t>• ściany obudowy pionów:</w:t>
            </w:r>
          </w:p>
          <w:p w14:paraId="412EE5AD"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konstrukcja stalowa ze zdwojonych profili stalowych ryflowanych o gr. 1,2 mm UW 100 i CW 100, profile o powłoce dwustronnie cynkowanej o łącznej grubości 100 g/m2, zamocowane względem siebie grzbietowo za pomocą wkrętów  </w:t>
            </w:r>
          </w:p>
          <w:p w14:paraId="3F2DF238" w14:textId="77777777" w:rsidR="0073138E" w:rsidRDefault="00D72DAE">
            <w:pPr>
              <w:pStyle w:val="TableContents"/>
              <w:jc w:val="both"/>
              <w:rPr>
                <w:rFonts w:ascii="Arial Narrow" w:hAnsi="Arial Narrow"/>
                <w:sz w:val="20"/>
                <w:szCs w:val="20"/>
              </w:rPr>
            </w:pPr>
            <w:r>
              <w:rPr>
                <w:rFonts w:ascii="Arial Narrow" w:hAnsi="Arial Narrow"/>
                <w:sz w:val="20"/>
                <w:szCs w:val="20"/>
              </w:rPr>
              <w:t>− wypełnienie konstrukcji wełną mineralną szklaną lub skalną</w:t>
            </w:r>
          </w:p>
          <w:p w14:paraId="60B2160C" w14:textId="77777777" w:rsidR="0073138E" w:rsidRDefault="00D72DAE">
            <w:pPr>
              <w:pStyle w:val="TableContents"/>
              <w:jc w:val="both"/>
              <w:rPr>
                <w:rFonts w:ascii="Arial Narrow" w:hAnsi="Arial Narrow"/>
                <w:sz w:val="20"/>
                <w:szCs w:val="20"/>
              </w:rPr>
            </w:pPr>
            <w:r>
              <w:rPr>
                <w:rFonts w:ascii="Arial Narrow" w:hAnsi="Arial Narrow"/>
                <w:sz w:val="20"/>
                <w:szCs w:val="20"/>
              </w:rPr>
              <w:t>− pomiędzy płytą, a konstrukcją jedna warstwa foli PE (jednostronnie)</w:t>
            </w:r>
          </w:p>
          <w:p w14:paraId="2B04C40B" w14:textId="77777777" w:rsidR="0073138E" w:rsidRDefault="00D72DAE">
            <w:pPr>
              <w:pStyle w:val="TableContents"/>
              <w:jc w:val="both"/>
              <w:rPr>
                <w:rFonts w:ascii="Arial Narrow" w:hAnsi="Arial Narrow"/>
                <w:sz w:val="20"/>
                <w:szCs w:val="20"/>
              </w:rPr>
            </w:pPr>
            <w:r>
              <w:rPr>
                <w:rFonts w:ascii="Arial Narrow" w:hAnsi="Arial Narrow"/>
                <w:sz w:val="20"/>
                <w:szCs w:val="20"/>
              </w:rPr>
              <w:t>− poszycie ściany (jednostronnie) – 2 warstwy płyt gipsowo – kartonowych montowanych mijankowo</w:t>
            </w:r>
          </w:p>
          <w:p w14:paraId="70E1B33C" w14:textId="77777777" w:rsidR="0073138E" w:rsidRDefault="00D72DAE">
            <w:pPr>
              <w:pStyle w:val="TableContents"/>
              <w:jc w:val="both"/>
              <w:rPr>
                <w:rFonts w:ascii="Arial Narrow" w:hAnsi="Arial Narrow"/>
                <w:sz w:val="20"/>
                <w:szCs w:val="20"/>
              </w:rPr>
            </w:pPr>
            <w:r>
              <w:rPr>
                <w:rFonts w:ascii="Arial Narrow" w:hAnsi="Arial Narrow"/>
                <w:sz w:val="20"/>
                <w:szCs w:val="20"/>
              </w:rPr>
              <w:t>− płyty gipsowo – kartonowe mocowane do profili pionowych (słupków) wkrętami systemowymi; wkręty fosfatowe, zabezpieczone przed działaniem korozji do 48 godz. ciągłego oddziaływania warunków atmosferycznych; płyty spoinowane</w:t>
            </w:r>
          </w:p>
          <w:p w14:paraId="1DA5EB73" w14:textId="77777777" w:rsidR="0073138E" w:rsidRDefault="00D72DAE">
            <w:pPr>
              <w:pStyle w:val="TableContents"/>
              <w:jc w:val="both"/>
              <w:rPr>
                <w:rFonts w:ascii="Arial Narrow" w:hAnsi="Arial Narrow"/>
                <w:sz w:val="20"/>
                <w:szCs w:val="20"/>
              </w:rPr>
            </w:pPr>
            <w:r>
              <w:rPr>
                <w:rFonts w:ascii="Arial Narrow" w:hAnsi="Arial Narrow"/>
                <w:sz w:val="20"/>
                <w:szCs w:val="20"/>
              </w:rPr>
              <w:t>− w pomieszczeniach mokrych folia płynna; naroża zabezpieczone taśmą uszczelniającą</w:t>
            </w:r>
          </w:p>
          <w:p w14:paraId="01466EED" w14:textId="77777777" w:rsidR="0073138E" w:rsidRDefault="00D72DAE">
            <w:pPr>
              <w:pStyle w:val="TableContents"/>
              <w:jc w:val="both"/>
              <w:rPr>
                <w:rFonts w:ascii="Arial Narrow" w:hAnsi="Arial Narrow"/>
                <w:sz w:val="20"/>
                <w:szCs w:val="20"/>
              </w:rPr>
            </w:pPr>
            <w:r>
              <w:rPr>
                <w:rFonts w:ascii="Arial Narrow" w:hAnsi="Arial Narrow"/>
                <w:sz w:val="20"/>
                <w:szCs w:val="20"/>
              </w:rPr>
              <w:t>− farba lateksowa, płytki ceramiczne lub tynk mozaikowy (w zależności od przeznaczenia pomieszczeń)</w:t>
            </w:r>
          </w:p>
          <w:p w14:paraId="061A2CE7" w14:textId="77777777" w:rsidR="0073138E" w:rsidRDefault="00D72DAE">
            <w:pPr>
              <w:pStyle w:val="TableContents"/>
              <w:jc w:val="both"/>
              <w:rPr>
                <w:rFonts w:ascii="Arial Narrow" w:hAnsi="Arial Narrow"/>
                <w:sz w:val="20"/>
                <w:szCs w:val="20"/>
              </w:rPr>
            </w:pPr>
            <w:r>
              <w:rPr>
                <w:rFonts w:ascii="Arial Narrow" w:hAnsi="Arial Narrow"/>
                <w:sz w:val="20"/>
                <w:szCs w:val="20"/>
              </w:rPr>
              <w:t>− ściany gipsowo – kartonowe oddzielone od ścian wykonanych w technologii żelbetowej lub murowanej niezbędną 2 cm warstwą elastyczną, zapobiegającą pękaniu ścian</w:t>
            </w:r>
          </w:p>
          <w:p w14:paraId="3539533E" w14:textId="158CF98B" w:rsidR="0073138E" w:rsidRDefault="00D72DAE">
            <w:pPr>
              <w:pStyle w:val="TableContents"/>
              <w:jc w:val="both"/>
              <w:rPr>
                <w:rFonts w:hint="eastAsia"/>
              </w:rPr>
            </w:pPr>
            <w:r>
              <w:rPr>
                <w:rFonts w:ascii="Arial Narrow" w:hAnsi="Arial Narrow"/>
                <w:b/>
                <w:bCs/>
                <w:sz w:val="22"/>
                <w:szCs w:val="22"/>
              </w:rPr>
              <w:t xml:space="preserve">ALTERNATYWNIE: ściany w konstrukcji prefabrykowanej </w:t>
            </w:r>
          </w:p>
          <w:tbl>
            <w:tblPr>
              <w:tblW w:w="7349" w:type="dxa"/>
              <w:tblLayout w:type="fixed"/>
              <w:tblCellMar>
                <w:left w:w="10" w:type="dxa"/>
                <w:right w:w="10" w:type="dxa"/>
              </w:tblCellMar>
              <w:tblLook w:val="0000" w:firstRow="0" w:lastRow="0" w:firstColumn="0" w:lastColumn="0" w:noHBand="0" w:noVBand="0"/>
            </w:tblPr>
            <w:tblGrid>
              <w:gridCol w:w="6298"/>
              <w:gridCol w:w="1051"/>
            </w:tblGrid>
            <w:tr w:rsidR="0073138E" w14:paraId="407E33CA" w14:textId="77777777">
              <w:trPr>
                <w:trHeight w:val="463"/>
              </w:trPr>
              <w:tc>
                <w:tcPr>
                  <w:tcW w:w="7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B2EC5" w14:textId="77777777" w:rsidR="0073138E" w:rsidRDefault="00D72DAE">
                  <w:pPr>
                    <w:jc w:val="center"/>
                    <w:rPr>
                      <w:rFonts w:ascii="Arial Narrow" w:hAnsi="Arial Narrow"/>
                      <w:sz w:val="20"/>
                      <w:szCs w:val="20"/>
                    </w:rPr>
                  </w:pPr>
                  <w:r>
                    <w:rPr>
                      <w:rFonts w:ascii="Arial Narrow" w:hAnsi="Arial Narrow"/>
                      <w:sz w:val="20"/>
                      <w:szCs w:val="20"/>
                    </w:rPr>
                    <w:lastRenderedPageBreak/>
                    <w:t>Ściana wewnętrzna</w:t>
                  </w:r>
                </w:p>
              </w:tc>
            </w:tr>
            <w:tr w:rsidR="0073138E" w14:paraId="3CDF8FB1" w14:textId="77777777">
              <w:trPr>
                <w:trHeight w:val="447"/>
              </w:trPr>
              <w:tc>
                <w:tcPr>
                  <w:tcW w:w="6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5A420" w14:textId="77777777" w:rsidR="0073138E" w:rsidRDefault="00D72DAE">
                  <w:pPr>
                    <w:jc w:val="center"/>
                    <w:rPr>
                      <w:rFonts w:ascii="Arial Narrow" w:hAnsi="Arial Narrow"/>
                      <w:bCs/>
                      <w:sz w:val="20"/>
                      <w:szCs w:val="20"/>
                    </w:rPr>
                  </w:pPr>
                  <w:r>
                    <w:rPr>
                      <w:rFonts w:ascii="Arial Narrow" w:hAnsi="Arial Narrow"/>
                      <w:bCs/>
                      <w:sz w:val="20"/>
                      <w:szCs w:val="20"/>
                    </w:rPr>
                    <w:t>Materiał</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62E00" w14:textId="77777777" w:rsidR="0073138E" w:rsidRDefault="00D72DAE">
                  <w:pPr>
                    <w:jc w:val="center"/>
                    <w:rPr>
                      <w:rFonts w:ascii="Arial Narrow" w:hAnsi="Arial Narrow"/>
                      <w:sz w:val="20"/>
                      <w:szCs w:val="20"/>
                    </w:rPr>
                  </w:pPr>
                  <w:r>
                    <w:rPr>
                      <w:rFonts w:ascii="Arial Narrow" w:hAnsi="Arial Narrow"/>
                      <w:sz w:val="20"/>
                      <w:szCs w:val="20"/>
                    </w:rPr>
                    <w:t>Grubość</w:t>
                  </w:r>
                </w:p>
              </w:tc>
            </w:tr>
            <w:tr w:rsidR="0073138E" w14:paraId="4A876265" w14:textId="77777777">
              <w:trPr>
                <w:trHeight w:val="395"/>
              </w:trPr>
              <w:tc>
                <w:tcPr>
                  <w:tcW w:w="6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83D09" w14:textId="77777777" w:rsidR="0073138E" w:rsidRDefault="00D72DAE">
                  <w:pP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Płyta Farmacel</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A63E6" w14:textId="77777777" w:rsidR="0073138E" w:rsidRDefault="00D72DAE">
                  <w:pPr>
                    <w:jc w:val="cente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1.2 cm</w:t>
                  </w:r>
                </w:p>
              </w:tc>
            </w:tr>
            <w:tr w:rsidR="0073138E" w14:paraId="5B1043EE" w14:textId="77777777">
              <w:trPr>
                <w:trHeight w:val="395"/>
              </w:trPr>
              <w:tc>
                <w:tcPr>
                  <w:tcW w:w="6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68F7D" w14:textId="77777777" w:rsidR="0073138E" w:rsidRDefault="00D72DAE">
                  <w:pPr>
                    <w:rPr>
                      <w:rFonts w:hint="eastAsia"/>
                    </w:rPr>
                  </w:pPr>
                  <w:r>
                    <w:rPr>
                      <w:rFonts w:ascii="Arial Narrow" w:eastAsia="Calibri" w:hAnsi="Arial Narrow" w:cs="Arial"/>
                      <w:color w:val="000000"/>
                      <w:sz w:val="20"/>
                      <w:szCs w:val="20"/>
                      <w:lang w:eastAsia="en-US"/>
                    </w:rPr>
                    <w:t>Płyta OSB</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B7D3C" w14:textId="77777777" w:rsidR="0073138E" w:rsidRDefault="00D72DAE">
                  <w:pPr>
                    <w:jc w:val="center"/>
                    <w:rPr>
                      <w:rFonts w:hint="eastAsia"/>
                    </w:rPr>
                  </w:pPr>
                  <w:r>
                    <w:rPr>
                      <w:rFonts w:ascii="Arial Narrow" w:eastAsia="Calibri" w:hAnsi="Arial Narrow" w:cs="Arial"/>
                      <w:color w:val="000000"/>
                      <w:sz w:val="20"/>
                      <w:szCs w:val="20"/>
                      <w:lang w:eastAsia="en-US"/>
                    </w:rPr>
                    <w:t>1 cm</w:t>
                  </w:r>
                </w:p>
              </w:tc>
            </w:tr>
            <w:tr w:rsidR="0073138E" w14:paraId="4B749FB5" w14:textId="77777777">
              <w:trPr>
                <w:trHeight w:val="395"/>
              </w:trPr>
              <w:tc>
                <w:tcPr>
                  <w:tcW w:w="6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AF933" w14:textId="77777777" w:rsidR="0073138E" w:rsidRDefault="00D72DAE">
                  <w:pPr>
                    <w:rPr>
                      <w:rFonts w:hint="eastAsia"/>
                    </w:rPr>
                  </w:pPr>
                  <w:r>
                    <w:rPr>
                      <w:rFonts w:ascii="Arial Narrow" w:eastAsia="Calibri" w:hAnsi="Arial Narrow" w:cs="Arial"/>
                      <w:color w:val="000000"/>
                      <w:sz w:val="20"/>
                      <w:szCs w:val="20"/>
                      <w:lang w:eastAsia="en-US"/>
                    </w:rPr>
                    <w:t>Deska SODRA 45x145 C24, Ruszt  600mm</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6D70B" w14:textId="77777777" w:rsidR="0073138E" w:rsidRDefault="00D72DAE">
                  <w:pPr>
                    <w:jc w:val="center"/>
                    <w:rPr>
                      <w:rFonts w:hint="eastAsia"/>
                    </w:rPr>
                  </w:pPr>
                  <w:r>
                    <w:rPr>
                      <w:rFonts w:ascii="Arial Narrow" w:eastAsia="Calibri" w:hAnsi="Arial Narrow" w:cs="Arial"/>
                      <w:color w:val="000000"/>
                      <w:sz w:val="20"/>
                      <w:szCs w:val="20"/>
                      <w:lang w:eastAsia="en-US"/>
                    </w:rPr>
                    <w:t>10.5 cm</w:t>
                  </w:r>
                </w:p>
              </w:tc>
            </w:tr>
            <w:tr w:rsidR="0073138E" w14:paraId="652DCEF5" w14:textId="77777777">
              <w:trPr>
                <w:trHeight w:val="395"/>
              </w:trPr>
              <w:tc>
                <w:tcPr>
                  <w:tcW w:w="6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FAD02" w14:textId="77777777" w:rsidR="0073138E" w:rsidRDefault="00D72DAE">
                  <w:pPr>
                    <w:rPr>
                      <w:rFonts w:hint="eastAsia"/>
                    </w:rPr>
                  </w:pPr>
                  <w:r>
                    <w:rPr>
                      <w:rFonts w:ascii="Arial Narrow" w:eastAsia="Calibri" w:hAnsi="Arial Narrow" w:cs="Arial"/>
                      <w:color w:val="000000"/>
                      <w:sz w:val="20"/>
                      <w:szCs w:val="20"/>
                      <w:lang w:eastAsia="en-US"/>
                    </w:rPr>
                    <w:t>Wełna Kamienna ISOVER</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CFFCA" w14:textId="77777777" w:rsidR="0073138E" w:rsidRDefault="00D72DAE">
                  <w:pPr>
                    <w:jc w:val="center"/>
                    <w:rPr>
                      <w:rFonts w:hint="eastAsia"/>
                    </w:rPr>
                  </w:pPr>
                  <w:r>
                    <w:rPr>
                      <w:rFonts w:ascii="Arial Narrow" w:eastAsia="Calibri" w:hAnsi="Arial Narrow" w:cs="Arial"/>
                      <w:color w:val="000000"/>
                      <w:sz w:val="20"/>
                      <w:szCs w:val="20"/>
                      <w:lang w:eastAsia="en-US"/>
                    </w:rPr>
                    <w:t>11 cm</w:t>
                  </w:r>
                </w:p>
              </w:tc>
            </w:tr>
            <w:tr w:rsidR="0073138E" w14:paraId="0176D130" w14:textId="77777777">
              <w:trPr>
                <w:trHeight w:val="377"/>
              </w:trPr>
              <w:tc>
                <w:tcPr>
                  <w:tcW w:w="6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98065" w14:textId="77777777" w:rsidR="0073138E" w:rsidRDefault="00D72DAE">
                  <w:pP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Płyta OSB</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F720A" w14:textId="77777777" w:rsidR="0073138E" w:rsidRDefault="00D72DAE">
                  <w:pPr>
                    <w:jc w:val="cente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1 cm</w:t>
                  </w:r>
                </w:p>
              </w:tc>
            </w:tr>
            <w:tr w:rsidR="0073138E" w14:paraId="4A7DF589" w14:textId="77777777">
              <w:trPr>
                <w:trHeight w:val="395"/>
              </w:trPr>
              <w:tc>
                <w:tcPr>
                  <w:tcW w:w="62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3D2F6" w14:textId="77777777" w:rsidR="0073138E" w:rsidRDefault="00D72DAE">
                  <w:pP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Płyta Farmacel</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10DDF" w14:textId="77777777" w:rsidR="0073138E" w:rsidRDefault="00D72DAE">
                  <w:pPr>
                    <w:jc w:val="center"/>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1.2 cm</w:t>
                  </w:r>
                </w:p>
              </w:tc>
            </w:tr>
          </w:tbl>
          <w:p w14:paraId="5D415439" w14:textId="77777777" w:rsidR="0073138E" w:rsidRDefault="0073138E">
            <w:pPr>
              <w:pStyle w:val="TableContents"/>
              <w:jc w:val="both"/>
              <w:rPr>
                <w:rFonts w:ascii="Arial Narrow" w:hAnsi="Arial Narrow"/>
                <w:sz w:val="20"/>
                <w:szCs w:val="20"/>
              </w:rPr>
            </w:pPr>
          </w:p>
        </w:tc>
      </w:tr>
      <w:tr w:rsidR="0073138E" w14:paraId="5060EAFB"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3D8CBA5A"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Strop</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D5E1B7" w14:textId="77777777" w:rsidR="0073138E" w:rsidRDefault="00D72DAE">
            <w:pPr>
              <w:pStyle w:val="TableContents"/>
              <w:jc w:val="both"/>
              <w:rPr>
                <w:rFonts w:ascii="Arial Narrow" w:hAnsi="Arial Narrow"/>
                <w:sz w:val="20"/>
                <w:szCs w:val="20"/>
              </w:rPr>
            </w:pPr>
            <w:r>
              <w:rPr>
                <w:rFonts w:ascii="Arial Narrow" w:hAnsi="Arial Narrow"/>
                <w:sz w:val="20"/>
                <w:szCs w:val="20"/>
              </w:rPr>
              <w:t>• warstwy</w:t>
            </w:r>
          </w:p>
          <w:p w14:paraId="5A410D35" w14:textId="77777777" w:rsidR="0073138E" w:rsidRDefault="00D72DAE">
            <w:pPr>
              <w:pStyle w:val="TableContents"/>
              <w:jc w:val="both"/>
              <w:rPr>
                <w:rFonts w:ascii="Arial Narrow" w:hAnsi="Arial Narrow"/>
                <w:sz w:val="20"/>
                <w:szCs w:val="20"/>
              </w:rPr>
            </w:pPr>
            <w:r>
              <w:rPr>
                <w:rFonts w:ascii="Arial Narrow" w:hAnsi="Arial Narrow"/>
                <w:sz w:val="20"/>
                <w:szCs w:val="20"/>
              </w:rPr>
              <w:t>− farba lateksowa / sufit podwieszany</w:t>
            </w:r>
          </w:p>
          <w:p w14:paraId="0CA4A165" w14:textId="77777777" w:rsidR="0073138E" w:rsidRDefault="00D72DAE">
            <w:pPr>
              <w:pStyle w:val="TableContents"/>
              <w:jc w:val="both"/>
              <w:rPr>
                <w:rFonts w:ascii="Arial Narrow" w:hAnsi="Arial Narrow"/>
                <w:sz w:val="20"/>
                <w:szCs w:val="20"/>
              </w:rPr>
            </w:pPr>
            <w:r>
              <w:rPr>
                <w:rFonts w:ascii="Arial Narrow" w:hAnsi="Arial Narrow"/>
                <w:sz w:val="20"/>
                <w:szCs w:val="20"/>
              </w:rPr>
              <w:t>− tynk cementowo – wapienny, gr. 1,5 cm</w:t>
            </w:r>
          </w:p>
          <w:p w14:paraId="22D04BD4"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strop gęsto żebrowy  </w:t>
            </w:r>
          </w:p>
          <w:p w14:paraId="2BF9B6F8" w14:textId="77777777" w:rsidR="0073138E" w:rsidRDefault="00D72DAE">
            <w:pPr>
              <w:pStyle w:val="TableContents"/>
              <w:jc w:val="both"/>
              <w:rPr>
                <w:rFonts w:ascii="Arial Narrow" w:hAnsi="Arial Narrow"/>
                <w:sz w:val="20"/>
                <w:szCs w:val="20"/>
              </w:rPr>
            </w:pPr>
            <w:r>
              <w:rPr>
                <w:rFonts w:ascii="Arial Narrow" w:hAnsi="Arial Narrow"/>
                <w:sz w:val="20"/>
                <w:szCs w:val="20"/>
              </w:rPr>
              <w:t>− warstwa gruntująca</w:t>
            </w:r>
          </w:p>
          <w:p w14:paraId="25ED0F5A" w14:textId="77777777" w:rsidR="0073138E" w:rsidRDefault="00D72DAE">
            <w:pPr>
              <w:pStyle w:val="TableContents"/>
              <w:jc w:val="both"/>
              <w:rPr>
                <w:rFonts w:ascii="Arial Narrow" w:hAnsi="Arial Narrow"/>
                <w:sz w:val="20"/>
                <w:szCs w:val="20"/>
              </w:rPr>
            </w:pPr>
            <w:r>
              <w:rPr>
                <w:rFonts w:ascii="Arial Narrow" w:hAnsi="Arial Narrow"/>
                <w:sz w:val="20"/>
                <w:szCs w:val="20"/>
              </w:rPr>
              <w:t>− folia PE</w:t>
            </w:r>
          </w:p>
          <w:p w14:paraId="1272BF92" w14:textId="77777777" w:rsidR="0073138E" w:rsidRDefault="00D72DAE">
            <w:pPr>
              <w:pStyle w:val="TableContents"/>
              <w:jc w:val="both"/>
              <w:rPr>
                <w:rFonts w:ascii="Arial Narrow" w:hAnsi="Arial Narrow"/>
                <w:sz w:val="20"/>
                <w:szCs w:val="20"/>
              </w:rPr>
            </w:pPr>
            <w:r>
              <w:rPr>
                <w:rFonts w:ascii="Arial Narrow" w:hAnsi="Arial Narrow"/>
                <w:sz w:val="20"/>
                <w:szCs w:val="20"/>
              </w:rPr>
              <w:t>− izolacja termiczna z wełny skalnej  gr. 35 cm, wykonanie zgodnie z wytycznymi producenta</w:t>
            </w:r>
          </w:p>
          <w:p w14:paraId="572C0FA4" w14:textId="1CACB829" w:rsidR="0073138E" w:rsidRDefault="00D72DAE">
            <w:pPr>
              <w:pStyle w:val="TableContents"/>
              <w:jc w:val="both"/>
              <w:rPr>
                <w:rFonts w:hint="eastAsia"/>
              </w:rPr>
            </w:pPr>
            <w:r>
              <w:rPr>
                <w:rFonts w:ascii="Arial Narrow" w:hAnsi="Arial Narrow"/>
                <w:b/>
                <w:bCs/>
                <w:sz w:val="22"/>
                <w:szCs w:val="22"/>
              </w:rPr>
              <w:t xml:space="preserve">ALTERNATYWNIE: konstrukcji prefabrykowanej </w:t>
            </w:r>
            <w:r w:rsidR="00664251">
              <w:rPr>
                <w:rFonts w:ascii="Arial Narrow" w:hAnsi="Arial Narrow"/>
                <w:b/>
                <w:bCs/>
                <w:sz w:val="22"/>
                <w:szCs w:val="22"/>
              </w:rPr>
              <w:t>-</w:t>
            </w:r>
            <w:r>
              <w:rPr>
                <w:rFonts w:ascii="Arial Narrow" w:hAnsi="Arial Narrow"/>
                <w:b/>
                <w:bCs/>
                <w:sz w:val="22"/>
                <w:szCs w:val="22"/>
              </w:rPr>
              <w:t xml:space="preserve">nie jest wymagana. </w:t>
            </w:r>
          </w:p>
        </w:tc>
      </w:tr>
      <w:tr w:rsidR="0073138E" w14:paraId="2F493C0F"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3123884F" w14:textId="77777777" w:rsidR="0073138E" w:rsidRDefault="00D72DAE">
            <w:pPr>
              <w:pStyle w:val="TableContents"/>
              <w:jc w:val="both"/>
              <w:rPr>
                <w:rFonts w:ascii="Arial Narrow" w:hAnsi="Arial Narrow"/>
                <w:sz w:val="20"/>
                <w:szCs w:val="20"/>
              </w:rPr>
            </w:pPr>
            <w:r>
              <w:rPr>
                <w:rFonts w:ascii="Arial Narrow" w:hAnsi="Arial Narrow"/>
                <w:sz w:val="20"/>
                <w:szCs w:val="20"/>
              </w:rPr>
              <w:t>Dach</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311278"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warstwy  </w:t>
            </w:r>
          </w:p>
          <w:p w14:paraId="649E6247" w14:textId="77777777" w:rsidR="0073138E" w:rsidRDefault="00D72DAE">
            <w:pPr>
              <w:pStyle w:val="TableContents"/>
              <w:jc w:val="both"/>
              <w:rPr>
                <w:rFonts w:ascii="Arial Narrow" w:hAnsi="Arial Narrow"/>
                <w:sz w:val="20"/>
                <w:szCs w:val="20"/>
              </w:rPr>
            </w:pPr>
            <w:r>
              <w:rPr>
                <w:rFonts w:ascii="Arial Narrow" w:hAnsi="Arial Narrow"/>
                <w:sz w:val="20"/>
                <w:szCs w:val="20"/>
              </w:rPr>
              <w:t>- pustka powietrzna , wentylowana</w:t>
            </w:r>
          </w:p>
          <w:p w14:paraId="2B2D3215" w14:textId="77777777" w:rsidR="0073138E" w:rsidRDefault="00D72DAE">
            <w:pPr>
              <w:pStyle w:val="TableContents"/>
              <w:jc w:val="both"/>
              <w:rPr>
                <w:rFonts w:ascii="Arial Narrow" w:hAnsi="Arial Narrow"/>
                <w:sz w:val="20"/>
                <w:szCs w:val="20"/>
              </w:rPr>
            </w:pPr>
            <w:r>
              <w:rPr>
                <w:rFonts w:ascii="Arial Narrow" w:hAnsi="Arial Narrow"/>
                <w:sz w:val="20"/>
                <w:szCs w:val="20"/>
              </w:rPr>
              <w:t>− krokwie – więźba dachowa, impregnowane środkiem grzybo- i owadobójczym oraz ogniochronnym</w:t>
            </w:r>
          </w:p>
          <w:p w14:paraId="7FE725DE" w14:textId="77777777" w:rsidR="0073138E" w:rsidRDefault="00D72DAE">
            <w:pPr>
              <w:pStyle w:val="TableContents"/>
              <w:jc w:val="both"/>
              <w:rPr>
                <w:rFonts w:ascii="Arial Narrow" w:hAnsi="Arial Narrow"/>
                <w:sz w:val="20"/>
                <w:szCs w:val="20"/>
              </w:rPr>
            </w:pPr>
            <w:r>
              <w:rPr>
                <w:rFonts w:ascii="Arial Narrow" w:hAnsi="Arial Narrow"/>
                <w:sz w:val="20"/>
                <w:szCs w:val="20"/>
              </w:rPr>
              <w:t>− membrana wysoceparoprzepuszczalna,</w:t>
            </w:r>
          </w:p>
          <w:p w14:paraId="61A4B879" w14:textId="77777777" w:rsidR="0073138E" w:rsidRDefault="00D72DAE">
            <w:pPr>
              <w:pStyle w:val="TableContents"/>
              <w:jc w:val="both"/>
              <w:rPr>
                <w:rFonts w:ascii="Arial Narrow" w:hAnsi="Arial Narrow"/>
                <w:sz w:val="20"/>
                <w:szCs w:val="20"/>
              </w:rPr>
            </w:pPr>
            <w:r>
              <w:rPr>
                <w:rFonts w:ascii="Arial Narrow" w:hAnsi="Arial Narrow"/>
                <w:sz w:val="20"/>
                <w:szCs w:val="20"/>
              </w:rPr>
              <w:t>− kontrłaty</w:t>
            </w:r>
          </w:p>
          <w:p w14:paraId="0745D97F" w14:textId="77777777" w:rsidR="0073138E" w:rsidRDefault="00D72DAE">
            <w:pPr>
              <w:pStyle w:val="TableContents"/>
              <w:jc w:val="both"/>
              <w:rPr>
                <w:rFonts w:ascii="Arial Narrow" w:hAnsi="Arial Narrow"/>
                <w:sz w:val="20"/>
                <w:szCs w:val="20"/>
              </w:rPr>
            </w:pPr>
            <w:r>
              <w:rPr>
                <w:rFonts w:ascii="Arial Narrow" w:hAnsi="Arial Narrow"/>
                <w:sz w:val="20"/>
                <w:szCs w:val="20"/>
              </w:rPr>
              <w:t>− łaty</w:t>
            </w:r>
          </w:p>
          <w:p w14:paraId="1DB580F4" w14:textId="77777777" w:rsidR="0073138E" w:rsidRDefault="00D72DAE">
            <w:pPr>
              <w:pStyle w:val="TableContents"/>
              <w:jc w:val="both"/>
              <w:rPr>
                <w:rFonts w:ascii="Arial Narrow" w:hAnsi="Arial Narrow"/>
                <w:sz w:val="20"/>
                <w:szCs w:val="20"/>
              </w:rPr>
            </w:pPr>
            <w:r>
              <w:rPr>
                <w:rFonts w:ascii="Arial Narrow" w:hAnsi="Arial Narrow"/>
                <w:sz w:val="20"/>
                <w:szCs w:val="20"/>
              </w:rPr>
              <w:t>− blacho dachówka imitująca dachówkę naturalną – kolor naturalny ceramiki (ceglasty)</w:t>
            </w:r>
          </w:p>
          <w:p w14:paraId="5720E3BC" w14:textId="77777777" w:rsidR="0073138E" w:rsidRDefault="00D72DAE">
            <w:pPr>
              <w:pStyle w:val="TableContents"/>
              <w:jc w:val="both"/>
              <w:rPr>
                <w:rFonts w:ascii="Arial Narrow" w:hAnsi="Arial Narrow"/>
                <w:sz w:val="20"/>
                <w:szCs w:val="20"/>
              </w:rPr>
            </w:pPr>
            <w:r>
              <w:rPr>
                <w:rFonts w:ascii="Arial Narrow" w:hAnsi="Arial Narrow"/>
                <w:sz w:val="20"/>
                <w:szCs w:val="20"/>
              </w:rPr>
              <w:t>• na dachu (od strony południowej) przewidzieć ułożenie paneli fotowoltaicznych</w:t>
            </w:r>
          </w:p>
          <w:p w14:paraId="23CD8DFF" w14:textId="77777777" w:rsidR="0073138E" w:rsidRDefault="00D72DAE">
            <w:pPr>
              <w:pStyle w:val="TableContents"/>
              <w:jc w:val="both"/>
              <w:rPr>
                <w:rFonts w:ascii="Arial Narrow" w:hAnsi="Arial Narrow"/>
                <w:sz w:val="20"/>
                <w:szCs w:val="20"/>
              </w:rPr>
            </w:pPr>
            <w:r>
              <w:rPr>
                <w:rFonts w:ascii="Arial Narrow" w:hAnsi="Arial Narrow"/>
                <w:sz w:val="20"/>
                <w:szCs w:val="20"/>
              </w:rPr>
              <w:t>• należy wykonać opierzenia z blachy tytanowo – cynkowej</w:t>
            </w:r>
          </w:p>
          <w:p w14:paraId="1FCD3C4A" w14:textId="77777777" w:rsidR="0073138E" w:rsidRDefault="00D72DAE">
            <w:pPr>
              <w:pStyle w:val="TableContents"/>
              <w:jc w:val="both"/>
              <w:rPr>
                <w:rFonts w:ascii="Arial Narrow" w:hAnsi="Arial Narrow"/>
                <w:sz w:val="20"/>
                <w:szCs w:val="20"/>
              </w:rPr>
            </w:pPr>
            <w:r>
              <w:rPr>
                <w:rFonts w:ascii="Arial Narrow" w:hAnsi="Arial Narrow"/>
                <w:sz w:val="20"/>
                <w:szCs w:val="20"/>
              </w:rPr>
              <w:t>• w szczytach budynku należy wykonać dekoracyjne wypełnienienia imitującym deski lub żaluzje</w:t>
            </w:r>
          </w:p>
          <w:p w14:paraId="1F8EB5C1" w14:textId="77536363" w:rsidR="0073138E" w:rsidRDefault="00D72DAE">
            <w:pPr>
              <w:pStyle w:val="TableContents"/>
              <w:jc w:val="both"/>
              <w:rPr>
                <w:rFonts w:ascii="Arial Narrow" w:hAnsi="Arial Narrow"/>
                <w:b/>
                <w:bCs/>
                <w:sz w:val="22"/>
                <w:szCs w:val="22"/>
              </w:rPr>
            </w:pPr>
            <w:r>
              <w:rPr>
                <w:rFonts w:ascii="Arial Narrow" w:hAnsi="Arial Narrow"/>
                <w:b/>
                <w:bCs/>
                <w:sz w:val="22"/>
                <w:szCs w:val="22"/>
              </w:rPr>
              <w:t>ALTERNATYWNIE: konstrukcji prefabrykowanej</w:t>
            </w:r>
            <w:r w:rsidR="00664251">
              <w:rPr>
                <w:rFonts w:ascii="Arial Narrow" w:hAnsi="Arial Narrow"/>
                <w:b/>
                <w:bCs/>
                <w:sz w:val="22"/>
                <w:szCs w:val="22"/>
              </w:rPr>
              <w:t xml:space="preserve"> </w:t>
            </w:r>
            <w:r>
              <w:rPr>
                <w:rFonts w:ascii="Arial Narrow" w:hAnsi="Arial Narrow"/>
                <w:b/>
                <w:bCs/>
                <w:sz w:val="22"/>
                <w:szCs w:val="22"/>
              </w:rPr>
              <w:t>– elewacja w postaci blachy na rąbek stojąca, tynk silikonowy i deska elewacyjna kompozytowa o szerokości min19cm</w:t>
            </w:r>
          </w:p>
          <w:tbl>
            <w:tblPr>
              <w:tblW w:w="7121" w:type="dxa"/>
              <w:tblLayout w:type="fixed"/>
              <w:tblCellMar>
                <w:left w:w="10" w:type="dxa"/>
                <w:right w:w="10" w:type="dxa"/>
              </w:tblCellMar>
              <w:tblLook w:val="0000" w:firstRow="0" w:lastRow="0" w:firstColumn="0" w:lastColumn="0" w:noHBand="0" w:noVBand="0"/>
            </w:tblPr>
            <w:tblGrid>
              <w:gridCol w:w="4547"/>
              <w:gridCol w:w="2574"/>
            </w:tblGrid>
            <w:tr w:rsidR="0073138E" w14:paraId="59ADD74B" w14:textId="77777777">
              <w:trPr>
                <w:trHeight w:val="284"/>
              </w:trPr>
              <w:tc>
                <w:tcPr>
                  <w:tcW w:w="712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F82E8" w14:textId="77777777" w:rsidR="0073138E" w:rsidRDefault="00D72DAE">
                  <w:pPr>
                    <w:jc w:val="center"/>
                    <w:rPr>
                      <w:rFonts w:ascii="Arial Narrow" w:hAnsi="Arial Narrow"/>
                      <w:sz w:val="22"/>
                      <w:szCs w:val="22"/>
                    </w:rPr>
                  </w:pPr>
                  <w:r>
                    <w:rPr>
                      <w:rFonts w:ascii="Arial Narrow" w:hAnsi="Arial Narrow"/>
                      <w:sz w:val="22"/>
                      <w:szCs w:val="22"/>
                    </w:rPr>
                    <w:t>Dach – D1</w:t>
                  </w:r>
                </w:p>
              </w:tc>
            </w:tr>
            <w:tr w:rsidR="0073138E" w14:paraId="58B03A20" w14:textId="77777777">
              <w:trPr>
                <w:trHeight w:val="273"/>
              </w:trPr>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9505A" w14:textId="77777777" w:rsidR="0073138E" w:rsidRDefault="00D72DAE">
                  <w:pPr>
                    <w:jc w:val="center"/>
                    <w:rPr>
                      <w:rFonts w:ascii="Arial Narrow" w:hAnsi="Arial Narrow"/>
                      <w:bCs/>
                      <w:sz w:val="22"/>
                      <w:szCs w:val="22"/>
                    </w:rPr>
                  </w:pPr>
                  <w:r>
                    <w:rPr>
                      <w:rFonts w:ascii="Arial Narrow" w:hAnsi="Arial Narrow"/>
                      <w:bCs/>
                      <w:sz w:val="22"/>
                      <w:szCs w:val="22"/>
                    </w:rPr>
                    <w:t>Materiał</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C936B" w14:textId="77777777" w:rsidR="0073138E" w:rsidRDefault="00D72DAE">
                  <w:pPr>
                    <w:jc w:val="center"/>
                    <w:rPr>
                      <w:rFonts w:ascii="Arial Narrow" w:hAnsi="Arial Narrow"/>
                      <w:sz w:val="22"/>
                      <w:szCs w:val="22"/>
                    </w:rPr>
                  </w:pPr>
                  <w:r>
                    <w:rPr>
                      <w:rFonts w:ascii="Arial Narrow" w:hAnsi="Arial Narrow"/>
                      <w:sz w:val="22"/>
                      <w:szCs w:val="22"/>
                    </w:rPr>
                    <w:t>Grubość</w:t>
                  </w:r>
                </w:p>
              </w:tc>
            </w:tr>
            <w:tr w:rsidR="0073138E" w14:paraId="6635B20D" w14:textId="77777777">
              <w:trPr>
                <w:trHeight w:val="284"/>
              </w:trPr>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2B7AF" w14:textId="77777777" w:rsidR="0073138E" w:rsidRDefault="00D72DAE">
                  <w:pPr>
                    <w:rPr>
                      <w:rFonts w:hint="eastAsia"/>
                    </w:rPr>
                  </w:pPr>
                  <w:r>
                    <w:rPr>
                      <w:rFonts w:ascii="Arial Narrow" w:eastAsia="Calibri" w:hAnsi="Arial Narrow" w:cs="Arial"/>
                      <w:color w:val="000000"/>
                      <w:sz w:val="22"/>
                      <w:szCs w:val="22"/>
                      <w:lang w:eastAsia="en-US"/>
                    </w:rPr>
                    <w:t>Łaty i Kątr-Łaty, Deska 25x45 + 25x90</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DC184" w14:textId="77777777" w:rsidR="0073138E" w:rsidRDefault="0073138E">
                  <w:pPr>
                    <w:jc w:val="center"/>
                    <w:rPr>
                      <w:rFonts w:ascii="Arial Narrow" w:hAnsi="Arial Narrow"/>
                      <w:sz w:val="22"/>
                      <w:szCs w:val="22"/>
                    </w:rPr>
                  </w:pPr>
                </w:p>
              </w:tc>
            </w:tr>
            <w:tr w:rsidR="0073138E" w14:paraId="66EC4B18" w14:textId="77777777">
              <w:trPr>
                <w:trHeight w:val="242"/>
              </w:trPr>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C9968" w14:textId="77777777" w:rsidR="0073138E" w:rsidRDefault="00D72DAE">
                  <w:pPr>
                    <w:rPr>
                      <w:rFonts w:hint="eastAsia"/>
                    </w:rPr>
                  </w:pPr>
                  <w:r>
                    <w:rPr>
                      <w:rFonts w:ascii="Arial Narrow" w:eastAsia="Calibri" w:hAnsi="Arial Narrow" w:cs="Arial"/>
                      <w:color w:val="000000"/>
                      <w:sz w:val="22"/>
                      <w:szCs w:val="22"/>
                      <w:lang w:eastAsia="en-US"/>
                    </w:rPr>
                    <w:t>Płyta OSB</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5E7D9" w14:textId="77777777" w:rsidR="0073138E" w:rsidRDefault="00D72DAE">
                  <w:pPr>
                    <w:jc w:val="center"/>
                    <w:rPr>
                      <w:rFonts w:hint="eastAsia"/>
                    </w:rPr>
                  </w:pPr>
                  <w:r>
                    <w:rPr>
                      <w:rFonts w:ascii="Arial Narrow" w:eastAsia="Calibri" w:hAnsi="Arial Narrow" w:cs="Arial"/>
                      <w:color w:val="000000"/>
                      <w:sz w:val="22"/>
                      <w:szCs w:val="22"/>
                      <w:lang w:eastAsia="en-US"/>
                    </w:rPr>
                    <w:t>0.9 cm</w:t>
                  </w:r>
                </w:p>
              </w:tc>
            </w:tr>
            <w:tr w:rsidR="0073138E" w14:paraId="79C6FFCF" w14:textId="77777777">
              <w:trPr>
                <w:trHeight w:val="273"/>
              </w:trPr>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9BAB4" w14:textId="77777777" w:rsidR="0073138E" w:rsidRDefault="00D72DAE">
                  <w:pPr>
                    <w:tabs>
                      <w:tab w:val="left" w:pos="923"/>
                    </w:tabs>
                    <w:rPr>
                      <w:rFonts w:hint="eastAsia"/>
                    </w:rPr>
                  </w:pPr>
                  <w:r>
                    <w:rPr>
                      <w:rFonts w:ascii="Arial Narrow" w:eastAsia="Calibri" w:hAnsi="Arial Narrow" w:cs="Arial"/>
                      <w:color w:val="000000"/>
                      <w:sz w:val="22"/>
                      <w:szCs w:val="22"/>
                      <w:lang w:eastAsia="en-US"/>
                    </w:rPr>
                    <w:t>Membrana paraizolacyjna MARMA vapour regulator 110</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C3CD9" w14:textId="77777777" w:rsidR="0073138E" w:rsidRDefault="0073138E">
                  <w:pPr>
                    <w:jc w:val="center"/>
                    <w:rPr>
                      <w:rFonts w:ascii="Arial Narrow" w:hAnsi="Arial Narrow"/>
                      <w:sz w:val="22"/>
                      <w:szCs w:val="22"/>
                    </w:rPr>
                  </w:pPr>
                </w:p>
              </w:tc>
            </w:tr>
            <w:tr w:rsidR="0073138E" w14:paraId="2DADFCB8" w14:textId="77777777">
              <w:trPr>
                <w:trHeight w:val="242"/>
              </w:trPr>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0A421" w14:textId="77777777" w:rsidR="0073138E" w:rsidRDefault="00D72DAE">
                  <w:pPr>
                    <w:rPr>
                      <w:rFonts w:hint="eastAsia"/>
                    </w:rPr>
                  </w:pPr>
                  <w:r>
                    <w:rPr>
                      <w:rFonts w:ascii="Arial Narrow" w:eastAsia="Calibri" w:hAnsi="Arial Narrow" w:cs="Arial"/>
                      <w:color w:val="000000"/>
                      <w:sz w:val="22"/>
                      <w:szCs w:val="22"/>
                      <w:lang w:eastAsia="en-US"/>
                    </w:rPr>
                    <w:t>Deska SODRA 45x195 Ruszt  600mm</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5709C" w14:textId="77777777" w:rsidR="0073138E" w:rsidRDefault="00D72DAE">
                  <w:pPr>
                    <w:jc w:val="center"/>
                    <w:rPr>
                      <w:rFonts w:hint="eastAsia"/>
                    </w:rPr>
                  </w:pPr>
                  <w:r>
                    <w:rPr>
                      <w:rFonts w:ascii="Arial Narrow" w:eastAsia="Calibri" w:hAnsi="Arial Narrow" w:cs="Arial"/>
                      <w:color w:val="000000"/>
                      <w:sz w:val="22"/>
                      <w:szCs w:val="22"/>
                      <w:lang w:eastAsia="en-US"/>
                    </w:rPr>
                    <w:t>19.5 cm</w:t>
                  </w:r>
                </w:p>
              </w:tc>
            </w:tr>
            <w:tr w:rsidR="0073138E" w14:paraId="2932496F" w14:textId="77777777">
              <w:trPr>
                <w:trHeight w:val="242"/>
              </w:trPr>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4F5D7" w14:textId="77777777" w:rsidR="0073138E" w:rsidRDefault="00D72DAE">
                  <w:pPr>
                    <w:rPr>
                      <w:rFonts w:hint="eastAsia"/>
                    </w:rPr>
                  </w:pPr>
                  <w:r>
                    <w:rPr>
                      <w:rFonts w:ascii="Arial Narrow" w:eastAsia="Calibri" w:hAnsi="Arial Narrow" w:cs="Arial"/>
                      <w:color w:val="000000"/>
                      <w:sz w:val="22"/>
                      <w:szCs w:val="22"/>
                      <w:lang w:eastAsia="en-US"/>
                    </w:rPr>
                    <w:t>Wełna Kamienna ISOVER</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7E829" w14:textId="77777777" w:rsidR="0073138E" w:rsidRDefault="00D72DAE">
                  <w:pPr>
                    <w:jc w:val="center"/>
                    <w:rPr>
                      <w:rFonts w:hint="eastAsia"/>
                    </w:rPr>
                  </w:pPr>
                  <w:r>
                    <w:rPr>
                      <w:rFonts w:ascii="Arial Narrow" w:eastAsia="Calibri" w:hAnsi="Arial Narrow" w:cs="Arial"/>
                      <w:color w:val="000000"/>
                      <w:sz w:val="22"/>
                      <w:szCs w:val="22"/>
                      <w:lang w:eastAsia="en-US"/>
                    </w:rPr>
                    <w:t>20 cm</w:t>
                  </w:r>
                </w:p>
              </w:tc>
            </w:tr>
            <w:tr w:rsidR="0073138E" w14:paraId="7F1AC491" w14:textId="77777777">
              <w:trPr>
                <w:trHeight w:val="242"/>
              </w:trPr>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7E751" w14:textId="77777777" w:rsidR="0073138E" w:rsidRDefault="00D72DAE">
                  <w:pPr>
                    <w:rPr>
                      <w:rFonts w:ascii="Arial Narrow" w:eastAsia="Calibri" w:hAnsi="Arial Narrow" w:cs="Arial"/>
                      <w:color w:val="000000"/>
                      <w:sz w:val="22"/>
                      <w:szCs w:val="22"/>
                      <w:lang w:eastAsia="en-US"/>
                    </w:rPr>
                  </w:pPr>
                  <w:r>
                    <w:rPr>
                      <w:rFonts w:ascii="Arial Narrow" w:eastAsia="Calibri" w:hAnsi="Arial Narrow" w:cs="Arial"/>
                      <w:color w:val="000000"/>
                      <w:sz w:val="22"/>
                      <w:szCs w:val="22"/>
                      <w:lang w:eastAsia="en-US"/>
                    </w:rPr>
                    <w:t>Membrana Super dyfuzyjna MARMA dachowa 115NG</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1C68C" w14:textId="77777777" w:rsidR="0073138E" w:rsidRDefault="0073138E">
                  <w:pPr>
                    <w:jc w:val="center"/>
                    <w:rPr>
                      <w:rFonts w:ascii="Arial Narrow" w:eastAsia="Calibri" w:hAnsi="Arial Narrow" w:cs="Arial"/>
                      <w:color w:val="000000"/>
                      <w:sz w:val="22"/>
                      <w:szCs w:val="22"/>
                      <w:lang w:eastAsia="en-US"/>
                    </w:rPr>
                  </w:pPr>
                </w:p>
              </w:tc>
            </w:tr>
            <w:tr w:rsidR="0073138E" w14:paraId="69CE9609" w14:textId="77777777">
              <w:trPr>
                <w:trHeight w:val="242"/>
              </w:trPr>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3FB77" w14:textId="77777777" w:rsidR="0073138E" w:rsidRDefault="00D72DAE">
                  <w:pPr>
                    <w:rPr>
                      <w:rFonts w:ascii="Arial Narrow" w:eastAsia="Calibri" w:hAnsi="Arial Narrow" w:cs="Arial"/>
                      <w:color w:val="000000"/>
                      <w:sz w:val="22"/>
                      <w:szCs w:val="22"/>
                      <w:lang w:eastAsia="en-US"/>
                    </w:rPr>
                  </w:pPr>
                  <w:r>
                    <w:rPr>
                      <w:rFonts w:ascii="Arial Narrow" w:eastAsia="Calibri" w:hAnsi="Arial Narrow" w:cs="Arial"/>
                      <w:color w:val="000000"/>
                      <w:sz w:val="22"/>
                      <w:szCs w:val="22"/>
                      <w:lang w:eastAsia="en-US"/>
                    </w:rPr>
                    <w:t>Płyta OSB</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2E9C2" w14:textId="77777777" w:rsidR="0073138E" w:rsidRDefault="00D72DAE">
                  <w:pPr>
                    <w:jc w:val="center"/>
                    <w:rPr>
                      <w:rFonts w:ascii="Arial Narrow" w:eastAsia="Calibri" w:hAnsi="Arial Narrow" w:cs="Arial"/>
                      <w:color w:val="000000"/>
                      <w:sz w:val="22"/>
                      <w:szCs w:val="22"/>
                      <w:lang w:eastAsia="en-US"/>
                    </w:rPr>
                  </w:pPr>
                  <w:r>
                    <w:rPr>
                      <w:rFonts w:ascii="Arial Narrow" w:eastAsia="Calibri" w:hAnsi="Arial Narrow" w:cs="Arial"/>
                      <w:color w:val="000000"/>
                      <w:sz w:val="22"/>
                      <w:szCs w:val="22"/>
                      <w:lang w:eastAsia="en-US"/>
                    </w:rPr>
                    <w:t>0,9 cm</w:t>
                  </w:r>
                </w:p>
              </w:tc>
            </w:tr>
            <w:tr w:rsidR="0073138E" w14:paraId="06D4EABE" w14:textId="77777777">
              <w:trPr>
                <w:trHeight w:val="231"/>
              </w:trPr>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EBA1A" w14:textId="77777777" w:rsidR="0073138E" w:rsidRDefault="00D72DAE">
                  <w:pPr>
                    <w:rPr>
                      <w:rFonts w:ascii="Arial Narrow" w:eastAsia="Calibri" w:hAnsi="Arial Narrow" w:cs="Arial"/>
                      <w:color w:val="000000"/>
                      <w:sz w:val="22"/>
                      <w:szCs w:val="22"/>
                      <w:lang w:eastAsia="en-US"/>
                    </w:rPr>
                  </w:pPr>
                  <w:r>
                    <w:rPr>
                      <w:rFonts w:ascii="Arial Narrow" w:eastAsia="Calibri" w:hAnsi="Arial Narrow" w:cs="Arial"/>
                      <w:color w:val="000000"/>
                      <w:sz w:val="22"/>
                      <w:szCs w:val="22"/>
                      <w:lang w:eastAsia="en-US"/>
                    </w:rPr>
                    <w:t>Taśma SITKO FLEX 50</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64154" w14:textId="77777777" w:rsidR="0073138E" w:rsidRDefault="00D72DAE">
                  <w:pPr>
                    <w:jc w:val="center"/>
                    <w:rPr>
                      <w:rFonts w:ascii="Arial Narrow" w:eastAsia="Calibri" w:hAnsi="Arial Narrow" w:cs="Arial"/>
                      <w:color w:val="000000"/>
                      <w:sz w:val="22"/>
                      <w:szCs w:val="22"/>
                      <w:lang w:eastAsia="en-US"/>
                    </w:rPr>
                  </w:pPr>
                  <w:r>
                    <w:rPr>
                      <w:rFonts w:ascii="Arial Narrow" w:eastAsia="Calibri" w:hAnsi="Arial Narrow" w:cs="Arial"/>
                      <w:color w:val="000000"/>
                      <w:sz w:val="22"/>
                      <w:szCs w:val="22"/>
                      <w:lang w:eastAsia="en-US"/>
                    </w:rPr>
                    <w:t>5 cm</w:t>
                  </w:r>
                </w:p>
              </w:tc>
            </w:tr>
            <w:tr w:rsidR="0073138E" w14:paraId="3D0DD8B3" w14:textId="77777777">
              <w:trPr>
                <w:trHeight w:val="242"/>
              </w:trPr>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E297B" w14:textId="77777777" w:rsidR="0073138E" w:rsidRDefault="00D72DAE">
                  <w:pPr>
                    <w:rPr>
                      <w:rFonts w:ascii="Arial Narrow" w:eastAsia="Calibri" w:hAnsi="Arial Narrow" w:cs="Arial"/>
                      <w:color w:val="000000"/>
                      <w:sz w:val="22"/>
                      <w:szCs w:val="22"/>
                      <w:lang w:eastAsia="en-US"/>
                    </w:rPr>
                  </w:pPr>
                  <w:r>
                    <w:rPr>
                      <w:rFonts w:ascii="Arial Narrow" w:eastAsia="Calibri" w:hAnsi="Arial Narrow" w:cs="Arial"/>
                      <w:color w:val="000000"/>
                      <w:sz w:val="22"/>
                      <w:szCs w:val="22"/>
                      <w:lang w:eastAsia="en-US"/>
                    </w:rPr>
                    <w:t>Deska 45x45</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1ED6" w14:textId="77777777" w:rsidR="0073138E" w:rsidRDefault="0073138E">
                  <w:pPr>
                    <w:jc w:val="center"/>
                    <w:rPr>
                      <w:rFonts w:ascii="Arial Narrow" w:eastAsia="Calibri" w:hAnsi="Arial Narrow" w:cs="Arial"/>
                      <w:color w:val="000000"/>
                      <w:sz w:val="22"/>
                      <w:szCs w:val="22"/>
                      <w:lang w:eastAsia="en-US"/>
                    </w:rPr>
                  </w:pPr>
                </w:p>
              </w:tc>
            </w:tr>
            <w:tr w:rsidR="0073138E" w14:paraId="464F7EC6" w14:textId="77777777">
              <w:trPr>
                <w:trHeight w:val="242"/>
              </w:trPr>
              <w:tc>
                <w:tcPr>
                  <w:tcW w:w="4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F2684" w14:textId="77777777" w:rsidR="0073138E" w:rsidRDefault="00D72DAE">
                  <w:pPr>
                    <w:rPr>
                      <w:rFonts w:ascii="Arial Narrow" w:eastAsia="Calibri" w:hAnsi="Arial Narrow" w:cs="Arial"/>
                      <w:color w:val="000000"/>
                      <w:sz w:val="22"/>
                      <w:szCs w:val="22"/>
                      <w:lang w:eastAsia="en-US"/>
                    </w:rPr>
                  </w:pPr>
                  <w:r>
                    <w:rPr>
                      <w:rFonts w:ascii="Arial Narrow" w:eastAsia="Calibri" w:hAnsi="Arial Narrow" w:cs="Arial"/>
                      <w:color w:val="000000"/>
                      <w:sz w:val="22"/>
                      <w:szCs w:val="22"/>
                      <w:lang w:eastAsia="en-US"/>
                    </w:rPr>
                    <w:t>Płyta Farmacel</w:t>
                  </w:r>
                </w:p>
              </w:tc>
              <w:tc>
                <w:tcPr>
                  <w:tcW w:w="25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5677A" w14:textId="77777777" w:rsidR="0073138E" w:rsidRDefault="00D72DAE">
                  <w:pPr>
                    <w:jc w:val="center"/>
                    <w:rPr>
                      <w:rFonts w:ascii="Arial Narrow" w:eastAsia="Calibri" w:hAnsi="Arial Narrow" w:cs="Arial"/>
                      <w:color w:val="000000"/>
                      <w:sz w:val="22"/>
                      <w:szCs w:val="22"/>
                      <w:lang w:eastAsia="en-US"/>
                    </w:rPr>
                  </w:pPr>
                  <w:r>
                    <w:rPr>
                      <w:rFonts w:ascii="Arial Narrow" w:eastAsia="Calibri" w:hAnsi="Arial Narrow" w:cs="Arial"/>
                      <w:color w:val="000000"/>
                      <w:sz w:val="22"/>
                      <w:szCs w:val="22"/>
                      <w:lang w:eastAsia="en-US"/>
                    </w:rPr>
                    <w:t>1.2 cm</w:t>
                  </w:r>
                </w:p>
              </w:tc>
            </w:tr>
          </w:tbl>
          <w:p w14:paraId="72BF4865" w14:textId="77777777" w:rsidR="0073138E" w:rsidRDefault="0073138E">
            <w:pPr>
              <w:pStyle w:val="TableContents"/>
              <w:jc w:val="both"/>
              <w:rPr>
                <w:rFonts w:ascii="Arial Narrow" w:hAnsi="Arial Narrow"/>
                <w:sz w:val="20"/>
                <w:szCs w:val="20"/>
              </w:rPr>
            </w:pPr>
          </w:p>
        </w:tc>
      </w:tr>
      <w:tr w:rsidR="0073138E" w14:paraId="5D1DFBD0"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2791DE8C" w14:textId="77777777" w:rsidR="0073138E" w:rsidRDefault="00D72DAE">
            <w:pPr>
              <w:pStyle w:val="TableContents"/>
              <w:jc w:val="both"/>
              <w:rPr>
                <w:rFonts w:ascii="Arial Narrow" w:hAnsi="Arial Narrow"/>
                <w:sz w:val="20"/>
                <w:szCs w:val="20"/>
              </w:rPr>
            </w:pPr>
            <w:r>
              <w:rPr>
                <w:rFonts w:ascii="Arial Narrow" w:hAnsi="Arial Narrow"/>
                <w:sz w:val="20"/>
                <w:szCs w:val="20"/>
              </w:rPr>
              <w:t>Zadaszenie części wejściowej</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136532" w14:textId="77777777" w:rsidR="0073138E" w:rsidRDefault="00D72DAE">
            <w:pPr>
              <w:pStyle w:val="TableContents"/>
              <w:jc w:val="both"/>
              <w:rPr>
                <w:rFonts w:ascii="Arial Narrow" w:hAnsi="Arial Narrow"/>
                <w:sz w:val="20"/>
                <w:szCs w:val="20"/>
              </w:rPr>
            </w:pPr>
            <w:r>
              <w:rPr>
                <w:rFonts w:ascii="Arial Narrow" w:hAnsi="Arial Narrow"/>
                <w:sz w:val="20"/>
                <w:szCs w:val="20"/>
              </w:rPr>
              <w:t>Wykonany w konstrukcji ażurowej,z profili stalowych. Cła konstrukcja ma optycznie pełnić funkcję zadaszenia , jednocześnie oddzielając optycznie poziom przyziemia od ściany szczytowej. W zadaszeniu należy przewidzieć odwodnienie zadaszenia w postaci rynny i rury spustowej</w:t>
            </w:r>
          </w:p>
        </w:tc>
      </w:tr>
      <w:tr w:rsidR="0073138E" w14:paraId="52280CEF"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625253CB" w14:textId="77777777" w:rsidR="0073138E" w:rsidRDefault="00D72DAE">
            <w:pPr>
              <w:pStyle w:val="TableContents"/>
              <w:jc w:val="both"/>
              <w:rPr>
                <w:rFonts w:ascii="Arial Narrow" w:hAnsi="Arial Narrow"/>
                <w:sz w:val="20"/>
                <w:szCs w:val="20"/>
              </w:rPr>
            </w:pPr>
            <w:r>
              <w:rPr>
                <w:rFonts w:ascii="Arial Narrow" w:hAnsi="Arial Narrow"/>
                <w:sz w:val="20"/>
                <w:szCs w:val="20"/>
              </w:rPr>
              <w:t>Opaska żwirowa</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658EE8" w14:textId="77777777" w:rsidR="0073138E" w:rsidRDefault="00D72DAE">
            <w:pPr>
              <w:pStyle w:val="TableContents"/>
              <w:jc w:val="both"/>
              <w:rPr>
                <w:rFonts w:ascii="Arial Narrow" w:hAnsi="Arial Narrow"/>
                <w:sz w:val="20"/>
                <w:szCs w:val="20"/>
              </w:rPr>
            </w:pPr>
            <w:r>
              <w:rPr>
                <w:rFonts w:ascii="Arial Narrow" w:hAnsi="Arial Narrow"/>
                <w:sz w:val="20"/>
                <w:szCs w:val="20"/>
              </w:rPr>
              <w:t>• dokoła budynku należy wykonać opaskę żwirową o szerokości 30 cm z białego żwiru frakcji 32 – 63 mm wysypanego na głębokość 20 cm; poniżej wykonać podsypkę piaskową o grubości 20 cm, opaska otoczona obrzeżem betonowym zgodnym ze wzorem kostki brukowej użytej do wybudowania dojść</w:t>
            </w:r>
          </w:p>
        </w:tc>
      </w:tr>
      <w:tr w:rsidR="0073138E" w14:paraId="06539E2A"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6584FE92" w14:textId="77777777" w:rsidR="0073138E" w:rsidRDefault="00D72DAE">
            <w:pPr>
              <w:pStyle w:val="TableContents"/>
              <w:jc w:val="both"/>
              <w:rPr>
                <w:rFonts w:ascii="Arial Narrow" w:hAnsi="Arial Narrow"/>
                <w:sz w:val="20"/>
                <w:szCs w:val="20"/>
              </w:rPr>
            </w:pPr>
            <w:r>
              <w:rPr>
                <w:rFonts w:ascii="Arial Narrow" w:hAnsi="Arial Narrow"/>
                <w:sz w:val="20"/>
                <w:szCs w:val="20"/>
              </w:rPr>
              <w:t>Opierzenia, rynny i rury spustowe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270766" w14:textId="77777777" w:rsidR="0073138E" w:rsidRDefault="00D72DAE">
            <w:pPr>
              <w:pStyle w:val="TableContents"/>
              <w:jc w:val="both"/>
              <w:rPr>
                <w:rFonts w:ascii="Arial Narrow" w:hAnsi="Arial Narrow"/>
                <w:sz w:val="20"/>
                <w:szCs w:val="20"/>
              </w:rPr>
            </w:pPr>
            <w:r>
              <w:rPr>
                <w:rFonts w:ascii="Arial Narrow" w:hAnsi="Arial Narrow"/>
                <w:sz w:val="20"/>
                <w:szCs w:val="20"/>
              </w:rPr>
              <w:t>• opierzenia, rynny i rury spustowe z elementami mocującymi z blachy cynkowej, gr. 0,5 mm</w:t>
            </w:r>
          </w:p>
        </w:tc>
      </w:tr>
      <w:tr w:rsidR="0073138E" w14:paraId="61EA06A3"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50E75705"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Stolarka drzwiowa</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0249A2"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Należy przewidzieć stolarkę drzwiową o poniższych parametrach:  </w:t>
            </w:r>
          </w:p>
          <w:p w14:paraId="30CFBE7E"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w skrzydłach drzwiowych dla nawiewu zamiast kratek wentylacyjnych stosować podcięcia w dolnej części; do pomieszczeń sanitarnych i gospodarczych podcięcia o sumarycznym przekroju min. 0,022 m2  </w:t>
            </w:r>
          </w:p>
          <w:p w14:paraId="2CCBBE2B" w14:textId="77777777" w:rsidR="0073138E" w:rsidRDefault="00D72DAE">
            <w:pPr>
              <w:pStyle w:val="TableContents"/>
              <w:jc w:val="both"/>
              <w:rPr>
                <w:rFonts w:ascii="Arial Narrow" w:hAnsi="Arial Narrow"/>
                <w:sz w:val="20"/>
                <w:szCs w:val="20"/>
              </w:rPr>
            </w:pPr>
            <w:r>
              <w:rPr>
                <w:rFonts w:ascii="Arial Narrow" w:hAnsi="Arial Narrow"/>
                <w:sz w:val="20"/>
                <w:szCs w:val="20"/>
              </w:rPr>
              <w:t>• drzwi do kabin w sanitariatach (D5) wyposażone w klamki metalowe oraz zamki łazienkowe z rozetami</w:t>
            </w:r>
          </w:p>
          <w:p w14:paraId="1F4B3BA9" w14:textId="77777777" w:rsidR="0073138E" w:rsidRDefault="00D72DAE">
            <w:pPr>
              <w:pStyle w:val="TableContents"/>
              <w:jc w:val="both"/>
              <w:rPr>
                <w:rFonts w:ascii="Arial Narrow" w:hAnsi="Arial Narrow"/>
                <w:sz w:val="20"/>
                <w:szCs w:val="20"/>
              </w:rPr>
            </w:pPr>
            <w:r>
              <w:rPr>
                <w:rFonts w:ascii="Arial Narrow" w:hAnsi="Arial Narrow"/>
                <w:sz w:val="20"/>
                <w:szCs w:val="20"/>
              </w:rPr>
              <w:t>• w drzwiach do sanitariatów umieszczona, tłumiąca odgłosy i amortyzująca zamykanie drzwi, uszczelka PCW</w:t>
            </w:r>
          </w:p>
          <w:p w14:paraId="243C732D" w14:textId="77777777" w:rsidR="0073138E" w:rsidRDefault="00D72DAE">
            <w:pPr>
              <w:pStyle w:val="TableContents"/>
              <w:jc w:val="both"/>
              <w:rPr>
                <w:rFonts w:ascii="Arial Narrow" w:hAnsi="Arial Narrow"/>
                <w:sz w:val="20"/>
                <w:szCs w:val="20"/>
              </w:rPr>
            </w:pPr>
            <w:r>
              <w:rPr>
                <w:rFonts w:ascii="Arial Narrow" w:hAnsi="Arial Narrow"/>
                <w:sz w:val="20"/>
                <w:szCs w:val="20"/>
              </w:rPr>
              <w:t>• drzwi zewnętrzne do sanitariatów i pom. Porządkowego zaopatrzone w samozamykacze (D3)</w:t>
            </w:r>
          </w:p>
          <w:p w14:paraId="3E1B4257"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skrzydło drzwiowe do sanitariatu przeznaczonego dla osób z niepełnosprawnościami o szer. min 90 cm  </w:t>
            </w:r>
          </w:p>
          <w:p w14:paraId="36CCD7E7"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drzwi do Sanitariatów, Pom. gospodarczych, Pom. dla osób sprzątających, Pom. Rozdzielni, pom. Zmywalni i pokoju obsługi - z płyty wiórowej otworowej, okleinowane, foliowane, CPL minimum 0,2 mm, wypełnienie, trzy zawiasy ze stali nierdzewnej szczotkowanej, wyposażone w klamki metalowe, z wkładką patentową klasy „C” (poza Sanitariatami) z rozetami, ościeżnice drewniane, systemowe, regulowane, o szerokości uzależnionej od grubości ściany, w kolorze skrzydła drzwiowego  </w:t>
            </w:r>
          </w:p>
          <w:p w14:paraId="6B8379A7" w14:textId="77777777" w:rsidR="0073138E" w:rsidRDefault="00D72DAE">
            <w:pPr>
              <w:pStyle w:val="TableContents"/>
              <w:jc w:val="both"/>
              <w:rPr>
                <w:rFonts w:ascii="Arial Narrow" w:hAnsi="Arial Narrow"/>
                <w:sz w:val="20"/>
                <w:szCs w:val="20"/>
              </w:rPr>
            </w:pPr>
            <w:r>
              <w:rPr>
                <w:rFonts w:ascii="Arial Narrow" w:hAnsi="Arial Narrow"/>
                <w:sz w:val="20"/>
                <w:szCs w:val="20"/>
              </w:rPr>
              <w:t>• drzwi do kotłowni / magazynka  (D6) o szerokości minimum 150 cm  stalowe, pełne z podziałem na skrzydło min. 90 + 60 cm modułu rozwieranego, wyposażone w 2 zamki atestowane (w tym jeden wielopunktowy klasy C) i blokadę przeciwwyważeniową, z ościeżnicą antywłamaniową w komplecie ze</w:t>
            </w:r>
          </w:p>
          <w:p w14:paraId="2DDEF979" w14:textId="77777777" w:rsidR="0073138E" w:rsidRDefault="00D72DAE">
            <w:pPr>
              <w:pStyle w:val="TableContents"/>
              <w:jc w:val="both"/>
              <w:rPr>
                <w:rFonts w:ascii="Arial Narrow" w:hAnsi="Arial Narrow"/>
                <w:sz w:val="20"/>
                <w:szCs w:val="20"/>
              </w:rPr>
            </w:pPr>
            <w:r>
              <w:rPr>
                <w:rFonts w:ascii="Arial Narrow" w:hAnsi="Arial Narrow"/>
                <w:sz w:val="20"/>
                <w:szCs w:val="20"/>
              </w:rPr>
              <w:t>skrzydłem drzwiowym, o odpowiedniej klasie odporności ogniowej EI, rozeta – stal nierdzewna szczotkowana,</w:t>
            </w:r>
          </w:p>
          <w:p w14:paraId="5E156FE5" w14:textId="77777777" w:rsidR="0073138E" w:rsidRDefault="00D72DAE">
            <w:pPr>
              <w:pStyle w:val="TableContents"/>
              <w:jc w:val="both"/>
              <w:rPr>
                <w:rFonts w:ascii="Arial Narrow" w:hAnsi="Arial Narrow"/>
                <w:sz w:val="20"/>
                <w:szCs w:val="20"/>
              </w:rPr>
            </w:pPr>
            <w:r>
              <w:rPr>
                <w:rFonts w:ascii="Arial Narrow" w:hAnsi="Arial Narrow"/>
                <w:sz w:val="20"/>
                <w:szCs w:val="20"/>
              </w:rPr>
              <w:t>• drzwi na drogach komunikacyjnych -  z płyty wiórowej otworowej, okleinowane, foliowane, CPL minimum 0,2 mm, wypełnienie, trzy zawiasy ze stali nierdzewnej szczotkowanej, wyposażone w klamki metalowe dwustronne</w:t>
            </w:r>
          </w:p>
          <w:p w14:paraId="77729554" w14:textId="77777777" w:rsidR="0073138E" w:rsidRDefault="00D72DAE">
            <w:pPr>
              <w:pStyle w:val="TableContents"/>
              <w:jc w:val="both"/>
              <w:rPr>
                <w:rFonts w:ascii="Arial Narrow" w:hAnsi="Arial Narrow"/>
                <w:sz w:val="20"/>
                <w:szCs w:val="20"/>
              </w:rPr>
            </w:pPr>
            <w:r>
              <w:rPr>
                <w:rFonts w:ascii="Arial Narrow" w:hAnsi="Arial Narrow"/>
                <w:sz w:val="20"/>
                <w:szCs w:val="20"/>
              </w:rPr>
              <w:t>• ślusarka zewnętrzna PCV, min. klasy RC2 z szybą P2A, kolor grafitowy, o szerokościach minimum wynikających z przepisów; drzwi antywłamaniowe klasy „C”,wyposażone w klamkę dwustronną, rozetę, 2 zamki atestowane (w tym jeden wielopunktowy klasy C) i blokadę przeciwwyważeniową, z ościeżnicą</w:t>
            </w:r>
          </w:p>
          <w:p w14:paraId="01D7C25D" w14:textId="77777777" w:rsidR="0073138E" w:rsidRDefault="00D72DAE">
            <w:pPr>
              <w:pStyle w:val="TableContents"/>
              <w:jc w:val="both"/>
              <w:rPr>
                <w:rFonts w:ascii="Arial Narrow" w:hAnsi="Arial Narrow"/>
                <w:sz w:val="20"/>
                <w:szCs w:val="20"/>
              </w:rPr>
            </w:pPr>
            <w:r>
              <w:rPr>
                <w:rFonts w:ascii="Arial Narrow" w:hAnsi="Arial Narrow"/>
                <w:sz w:val="20"/>
                <w:szCs w:val="20"/>
              </w:rPr>
              <w:t>antywłamaniową w komplecie ze skrzydłem drzwiowym.</w:t>
            </w:r>
          </w:p>
          <w:p w14:paraId="4D480D3A" w14:textId="77777777" w:rsidR="0073138E" w:rsidRDefault="00D72DAE">
            <w:pPr>
              <w:pStyle w:val="TableContents"/>
              <w:jc w:val="both"/>
              <w:rPr>
                <w:rFonts w:ascii="Arial Narrow" w:hAnsi="Arial Narrow"/>
                <w:sz w:val="20"/>
                <w:szCs w:val="20"/>
              </w:rPr>
            </w:pPr>
            <w:r>
              <w:rPr>
                <w:rFonts w:ascii="Arial Narrow" w:hAnsi="Arial Narrow"/>
                <w:sz w:val="20"/>
                <w:szCs w:val="20"/>
              </w:rPr>
              <w:t>• zastosowane materiały winny posiadać Certyfikaty oraz Atesty Higieniczne</w:t>
            </w:r>
          </w:p>
          <w:p w14:paraId="603040B0" w14:textId="77777777" w:rsidR="0073138E" w:rsidRDefault="00D72DAE">
            <w:pPr>
              <w:pStyle w:val="TableContents"/>
              <w:jc w:val="both"/>
              <w:rPr>
                <w:rFonts w:ascii="Arial Narrow" w:hAnsi="Arial Narrow"/>
                <w:sz w:val="20"/>
                <w:szCs w:val="20"/>
              </w:rPr>
            </w:pPr>
            <w:r>
              <w:rPr>
                <w:rFonts w:ascii="Arial Narrow" w:hAnsi="Arial Narrow"/>
                <w:sz w:val="20"/>
                <w:szCs w:val="20"/>
              </w:rPr>
              <w:t>• wszystkie okucia do drzwi: zawiasy, klamki rozety itp. wykonane ze stali nierdzewnej szczotkowanej</w:t>
            </w:r>
          </w:p>
          <w:p w14:paraId="362E8FE2" w14:textId="77777777" w:rsidR="0073138E" w:rsidRDefault="00D72DAE">
            <w:pPr>
              <w:pStyle w:val="TableContents"/>
              <w:jc w:val="both"/>
              <w:rPr>
                <w:rFonts w:ascii="Arial Narrow" w:hAnsi="Arial Narrow"/>
                <w:sz w:val="20"/>
                <w:szCs w:val="20"/>
              </w:rPr>
            </w:pPr>
            <w:r>
              <w:rPr>
                <w:rFonts w:ascii="Arial Narrow" w:hAnsi="Arial Narrow"/>
                <w:sz w:val="20"/>
                <w:szCs w:val="20"/>
              </w:rPr>
              <w:t>• kolorystyka:</w:t>
            </w:r>
          </w:p>
          <w:p w14:paraId="335292D1" w14:textId="77777777" w:rsidR="0073138E" w:rsidRDefault="00D72DAE">
            <w:pPr>
              <w:pStyle w:val="TableContents"/>
              <w:jc w:val="both"/>
              <w:rPr>
                <w:rFonts w:ascii="Arial Narrow" w:hAnsi="Arial Narrow"/>
                <w:sz w:val="20"/>
                <w:szCs w:val="20"/>
              </w:rPr>
            </w:pPr>
            <w:r>
              <w:rPr>
                <w:rFonts w:ascii="Arial Narrow" w:hAnsi="Arial Narrow"/>
                <w:sz w:val="20"/>
                <w:szCs w:val="20"/>
              </w:rPr>
              <w:t>− drzwi zewnętrzne – kolor grafitowy</w:t>
            </w:r>
          </w:p>
          <w:p w14:paraId="01D71ADF"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drzwi do pom. sanitarnych (wewnątrz węzłów) – okleina CPL w kolorze – RAL 9010 (biały)  </w:t>
            </w:r>
          </w:p>
          <w:p w14:paraId="342E804E" w14:textId="77777777" w:rsidR="0073138E" w:rsidRDefault="00D72DAE">
            <w:pPr>
              <w:pStyle w:val="TableContents"/>
              <w:jc w:val="both"/>
              <w:rPr>
                <w:rFonts w:ascii="Arial Narrow" w:hAnsi="Arial Narrow"/>
                <w:sz w:val="20"/>
                <w:szCs w:val="20"/>
              </w:rPr>
            </w:pPr>
            <w:r>
              <w:rPr>
                <w:rFonts w:ascii="Arial Narrow" w:hAnsi="Arial Narrow"/>
                <w:sz w:val="20"/>
                <w:szCs w:val="20"/>
              </w:rPr>
              <w:t>− pozostałe drzwi wewnętrzne – okleina CPL w kolorze „orzech bielony”</w:t>
            </w:r>
          </w:p>
          <w:p w14:paraId="76FCF904" w14:textId="77777777" w:rsidR="0073138E" w:rsidRDefault="00D72DAE">
            <w:pPr>
              <w:pStyle w:val="TableContents"/>
              <w:jc w:val="both"/>
              <w:rPr>
                <w:rFonts w:ascii="Arial Narrow" w:hAnsi="Arial Narrow"/>
                <w:sz w:val="20"/>
                <w:szCs w:val="20"/>
              </w:rPr>
            </w:pPr>
            <w:r>
              <w:rPr>
                <w:rFonts w:ascii="Arial Narrow" w:hAnsi="Arial Narrow"/>
                <w:sz w:val="20"/>
                <w:szCs w:val="20"/>
              </w:rPr>
              <w:t>• przy wszystkich drzwiach przewidzieć montaż odbojników naściennych lub podłogowych</w:t>
            </w:r>
          </w:p>
        </w:tc>
      </w:tr>
      <w:tr w:rsidR="0073138E" w14:paraId="493F488E"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6A0D828A" w14:textId="77777777" w:rsidR="0073138E" w:rsidRDefault="00D72DAE">
            <w:pPr>
              <w:pStyle w:val="TableContents"/>
              <w:jc w:val="both"/>
              <w:rPr>
                <w:rFonts w:ascii="Arial Narrow" w:hAnsi="Arial Narrow"/>
                <w:sz w:val="20"/>
                <w:szCs w:val="20"/>
              </w:rPr>
            </w:pPr>
            <w:r>
              <w:rPr>
                <w:rFonts w:ascii="Arial Narrow" w:hAnsi="Arial Narrow"/>
                <w:sz w:val="20"/>
                <w:szCs w:val="20"/>
              </w:rPr>
              <w:t>Ślusarka okienna</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55D47B"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Należy przewidzieć zewnętrzną ślusarkę okienną o poniższych parametrach:  </w:t>
            </w:r>
          </w:p>
          <w:p w14:paraId="2EC53F30" w14:textId="77777777" w:rsidR="0073138E" w:rsidRDefault="00D72DAE">
            <w:pPr>
              <w:pStyle w:val="TableContents"/>
              <w:jc w:val="both"/>
              <w:rPr>
                <w:rFonts w:ascii="Arial Narrow" w:hAnsi="Arial Narrow"/>
                <w:sz w:val="20"/>
                <w:szCs w:val="20"/>
              </w:rPr>
            </w:pPr>
            <w:r>
              <w:rPr>
                <w:rFonts w:ascii="Arial Narrow" w:hAnsi="Arial Narrow"/>
                <w:sz w:val="20"/>
                <w:szCs w:val="20"/>
              </w:rPr>
              <w:t>• profile PCV minimum 5 – komorowe, wzmocnione</w:t>
            </w:r>
          </w:p>
          <w:p w14:paraId="6015D95F" w14:textId="77777777" w:rsidR="0073138E" w:rsidRDefault="00D72DAE">
            <w:pPr>
              <w:pStyle w:val="TableContents"/>
              <w:jc w:val="both"/>
              <w:rPr>
                <w:rFonts w:ascii="Arial Narrow" w:hAnsi="Arial Narrow"/>
                <w:sz w:val="20"/>
                <w:szCs w:val="20"/>
              </w:rPr>
            </w:pPr>
            <w:r>
              <w:rPr>
                <w:rFonts w:ascii="Arial Narrow" w:hAnsi="Arial Narrow"/>
                <w:sz w:val="20"/>
                <w:szCs w:val="20"/>
              </w:rPr>
              <w:t>• szyby zespolone, trójkomorowe,</w:t>
            </w:r>
          </w:p>
          <w:p w14:paraId="4140EF8C" w14:textId="77777777" w:rsidR="0073138E" w:rsidRDefault="00D72DAE">
            <w:pPr>
              <w:pStyle w:val="TableContents"/>
              <w:jc w:val="both"/>
              <w:rPr>
                <w:rFonts w:ascii="Arial Narrow" w:hAnsi="Arial Narrow"/>
                <w:sz w:val="20"/>
                <w:szCs w:val="20"/>
              </w:rPr>
            </w:pPr>
            <w:r>
              <w:rPr>
                <w:rFonts w:ascii="Arial Narrow" w:hAnsi="Arial Narrow"/>
                <w:sz w:val="20"/>
                <w:szCs w:val="20"/>
              </w:rPr>
              <w:t>• współczynnik przenikania ciepła nie gorszym niż U = 0,9 W/m2k</w:t>
            </w:r>
          </w:p>
          <w:p w14:paraId="7332A61F" w14:textId="77777777" w:rsidR="0073138E" w:rsidRDefault="00D72DAE">
            <w:pPr>
              <w:pStyle w:val="TableContents"/>
              <w:jc w:val="both"/>
              <w:rPr>
                <w:rFonts w:ascii="Arial Narrow" w:hAnsi="Arial Narrow"/>
                <w:sz w:val="20"/>
                <w:szCs w:val="20"/>
              </w:rPr>
            </w:pPr>
            <w:r>
              <w:rPr>
                <w:rFonts w:ascii="Arial Narrow" w:hAnsi="Arial Narrow"/>
                <w:sz w:val="20"/>
                <w:szCs w:val="20"/>
              </w:rPr>
              <w:t>• okucia ze stali nierdzewnej, stal szczotkowana</w:t>
            </w:r>
          </w:p>
          <w:p w14:paraId="791BF269"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okna PCV, w kolorze grafitowym  </w:t>
            </w:r>
          </w:p>
          <w:p w14:paraId="402FAFCA" w14:textId="77777777" w:rsidR="0073138E" w:rsidRDefault="00D72DAE">
            <w:pPr>
              <w:pStyle w:val="TableContents"/>
              <w:jc w:val="both"/>
              <w:rPr>
                <w:rFonts w:ascii="Arial Narrow" w:hAnsi="Arial Narrow"/>
                <w:sz w:val="20"/>
                <w:szCs w:val="20"/>
              </w:rPr>
            </w:pPr>
            <w:r>
              <w:rPr>
                <w:rFonts w:ascii="Arial Narrow" w:hAnsi="Arial Narrow"/>
                <w:sz w:val="20"/>
                <w:szCs w:val="20"/>
              </w:rPr>
              <w:t>• okna wyposażone w nawiewniki strumieniowe, regulowane</w:t>
            </w:r>
          </w:p>
          <w:p w14:paraId="0077A5CA"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okna zewnętrzne na parterze min. klasy RC2 z szybą P2  </w:t>
            </w:r>
          </w:p>
          <w:p w14:paraId="091FDBDA" w14:textId="77777777" w:rsidR="0073138E" w:rsidRDefault="00D72DAE">
            <w:pPr>
              <w:pStyle w:val="TableContents"/>
              <w:jc w:val="both"/>
              <w:rPr>
                <w:rFonts w:ascii="Arial Narrow" w:hAnsi="Arial Narrow"/>
                <w:sz w:val="20"/>
                <w:szCs w:val="20"/>
              </w:rPr>
            </w:pPr>
            <w:r>
              <w:rPr>
                <w:rFonts w:ascii="Arial Narrow" w:hAnsi="Arial Narrow"/>
                <w:sz w:val="20"/>
                <w:szCs w:val="20"/>
              </w:rPr>
              <w:t>• okna wysokie (fasadowe) z możliwością otwierania</w:t>
            </w:r>
          </w:p>
          <w:p w14:paraId="2641E6C8" w14:textId="77777777" w:rsidR="0073138E" w:rsidRDefault="00D72DAE">
            <w:pPr>
              <w:pStyle w:val="TableContents"/>
              <w:jc w:val="both"/>
              <w:rPr>
                <w:rFonts w:ascii="Arial Narrow" w:hAnsi="Arial Narrow"/>
                <w:sz w:val="20"/>
                <w:szCs w:val="20"/>
              </w:rPr>
            </w:pPr>
            <w:r>
              <w:rPr>
                <w:rFonts w:ascii="Arial Narrow" w:hAnsi="Arial Narrow"/>
                <w:sz w:val="20"/>
                <w:szCs w:val="20"/>
              </w:rPr>
              <w:t>• parapety wewnętrzne w kolorze jasno szarym, z płyty MDF, laminowane</w:t>
            </w:r>
          </w:p>
        </w:tc>
      </w:tr>
      <w:tr w:rsidR="0073138E" w14:paraId="66BDAD3B"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1BCF5321" w14:textId="77777777" w:rsidR="0073138E" w:rsidRDefault="00D72DAE">
            <w:pPr>
              <w:pStyle w:val="TableContents"/>
              <w:jc w:val="both"/>
              <w:rPr>
                <w:rFonts w:ascii="Arial Narrow" w:hAnsi="Arial Narrow"/>
                <w:sz w:val="20"/>
                <w:szCs w:val="20"/>
              </w:rPr>
            </w:pPr>
            <w:r>
              <w:rPr>
                <w:rFonts w:ascii="Arial Narrow" w:hAnsi="Arial Narrow"/>
                <w:sz w:val="20"/>
                <w:szCs w:val="20"/>
              </w:rPr>
              <w:t>Parapety zewnętrzne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B4EB8E" w14:textId="77777777" w:rsidR="0073138E" w:rsidRDefault="00D72DAE">
            <w:pPr>
              <w:pStyle w:val="TableContents"/>
              <w:jc w:val="both"/>
              <w:rPr>
                <w:rFonts w:ascii="Arial Narrow" w:hAnsi="Arial Narrow"/>
                <w:sz w:val="20"/>
                <w:szCs w:val="20"/>
              </w:rPr>
            </w:pPr>
            <w:r>
              <w:rPr>
                <w:rFonts w:ascii="Arial Narrow" w:hAnsi="Arial Narrow"/>
                <w:sz w:val="20"/>
                <w:szCs w:val="20"/>
              </w:rPr>
              <w:t>• parapety zewnętrzne wykonane z blachy tytanowo – cynkowej, gr. 0,5 mm, mocowane za pomocą trzymaków</w:t>
            </w:r>
          </w:p>
        </w:tc>
      </w:tr>
      <w:tr w:rsidR="0073138E" w14:paraId="41B5E748"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15AB9A03" w14:textId="77777777" w:rsidR="0073138E" w:rsidRDefault="00D72DAE">
            <w:pPr>
              <w:pStyle w:val="TableContents"/>
              <w:jc w:val="both"/>
              <w:rPr>
                <w:rFonts w:ascii="Arial Narrow" w:hAnsi="Arial Narrow"/>
                <w:sz w:val="20"/>
                <w:szCs w:val="20"/>
              </w:rPr>
            </w:pPr>
            <w:r>
              <w:rPr>
                <w:rFonts w:ascii="Arial Narrow" w:hAnsi="Arial Narrow"/>
                <w:sz w:val="20"/>
                <w:szCs w:val="20"/>
              </w:rPr>
              <w:t>Płytki podłogowe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4015F1" w14:textId="77777777" w:rsidR="0073138E" w:rsidRDefault="00D72DAE">
            <w:pPr>
              <w:pStyle w:val="TableContents"/>
              <w:jc w:val="both"/>
              <w:rPr>
                <w:rFonts w:ascii="Arial Narrow" w:hAnsi="Arial Narrow"/>
                <w:sz w:val="20"/>
                <w:szCs w:val="20"/>
              </w:rPr>
            </w:pPr>
            <w:r>
              <w:rPr>
                <w:rFonts w:ascii="Arial Narrow" w:hAnsi="Arial Narrow"/>
                <w:sz w:val="20"/>
                <w:szCs w:val="20"/>
              </w:rPr>
              <w:t>• płytki podłogowe wewnętrzne w całym budynku z gresu – gatunek 1, płytki nieszkliwione, zaimpregnowane fabrycznie, grupa kwalifikacyjna poślizgu R 10, nasiąkliwość wodna ≤ 0,1%, wytrzymałość na zginanie ~ 45 N/mm2, siła łamiąca ~ 2500 N,  odporność na ścieranie wgłębne ~ 135 mm3, odporność na działanie środków domowego użytku UA, odporność chemiczna UHA, ULA,  o odpowiednio dobranej klasie twardości i odporności na ścieranie, gr. min. 94 mm (na schodach rozróżnienie koloru zgodnie z przepisami bhp),  kolor jasnoszary: zbliżony do NCS S 1000-N</w:t>
            </w:r>
          </w:p>
          <w:p w14:paraId="7C96A8DF" w14:textId="77777777" w:rsidR="0073138E" w:rsidRDefault="00D72DAE">
            <w:pPr>
              <w:pStyle w:val="TableContents"/>
              <w:jc w:val="both"/>
              <w:rPr>
                <w:rFonts w:ascii="Arial Narrow" w:hAnsi="Arial Narrow"/>
                <w:sz w:val="20"/>
                <w:szCs w:val="20"/>
              </w:rPr>
            </w:pPr>
            <w:r>
              <w:rPr>
                <w:rFonts w:ascii="Arial Narrow" w:hAnsi="Arial Narrow"/>
                <w:sz w:val="20"/>
                <w:szCs w:val="20"/>
              </w:rPr>
              <w:t>• płytki podłogowe  o wymiarach min. 60x60 cm,</w:t>
            </w:r>
          </w:p>
          <w:p w14:paraId="3AD969A0" w14:textId="77777777" w:rsidR="0073138E" w:rsidRDefault="00D72DAE">
            <w:pPr>
              <w:pStyle w:val="TableContents"/>
              <w:jc w:val="both"/>
              <w:rPr>
                <w:rFonts w:ascii="Arial Narrow" w:hAnsi="Arial Narrow"/>
                <w:sz w:val="20"/>
                <w:szCs w:val="20"/>
              </w:rPr>
            </w:pPr>
            <w:r>
              <w:rPr>
                <w:rFonts w:ascii="Arial Narrow" w:hAnsi="Arial Narrow"/>
                <w:sz w:val="20"/>
                <w:szCs w:val="20"/>
              </w:rPr>
              <w:t>• cokoliki  o wysokości ok. 10 cm</w:t>
            </w:r>
          </w:p>
        </w:tc>
      </w:tr>
      <w:tr w:rsidR="0073138E" w14:paraId="445F4056"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7A768BEC" w14:textId="77777777" w:rsidR="0073138E" w:rsidRDefault="00D72DAE">
            <w:pPr>
              <w:pStyle w:val="TableContents"/>
              <w:jc w:val="both"/>
              <w:rPr>
                <w:rFonts w:ascii="Arial Narrow" w:hAnsi="Arial Narrow"/>
                <w:sz w:val="20"/>
                <w:szCs w:val="20"/>
              </w:rPr>
            </w:pPr>
            <w:r>
              <w:rPr>
                <w:rFonts w:ascii="Arial Narrow" w:hAnsi="Arial Narrow"/>
                <w:sz w:val="20"/>
                <w:szCs w:val="20"/>
              </w:rPr>
              <w:t>Wykończenie ścian</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E2C39D" w14:textId="77777777" w:rsidR="0073138E" w:rsidRDefault="00D72DAE">
            <w:pPr>
              <w:pStyle w:val="TableContents"/>
              <w:jc w:val="both"/>
              <w:rPr>
                <w:rFonts w:ascii="Arial Narrow" w:hAnsi="Arial Narrow"/>
                <w:sz w:val="20"/>
                <w:szCs w:val="20"/>
              </w:rPr>
            </w:pPr>
            <w:r>
              <w:rPr>
                <w:rFonts w:ascii="Arial Narrow" w:hAnsi="Arial Narrow"/>
                <w:sz w:val="20"/>
                <w:szCs w:val="20"/>
              </w:rPr>
              <w:t>• ściany murowane należy wykańczać gładziami gipsowymi układanymi na tynkach cementowo – wapiennych (ściany w konstrukcji drewnianej wykańczać gładziami gipsowymi), przewidzieć malowanie zagruntowanych powierzchni farbami akrylowymi; ściany w kolorze białym</w:t>
            </w:r>
          </w:p>
          <w:p w14:paraId="067720A6" w14:textId="77777777" w:rsidR="0073138E" w:rsidRDefault="00D72DAE">
            <w:pPr>
              <w:pStyle w:val="TableContents"/>
              <w:jc w:val="both"/>
              <w:rPr>
                <w:rFonts w:ascii="Arial Narrow" w:hAnsi="Arial Narrow"/>
                <w:sz w:val="20"/>
                <w:szCs w:val="20"/>
              </w:rPr>
            </w:pPr>
            <w:r>
              <w:rPr>
                <w:rFonts w:ascii="Arial Narrow" w:hAnsi="Arial Narrow"/>
                <w:sz w:val="20"/>
                <w:szCs w:val="20"/>
              </w:rPr>
              <w:t>• na ścianach pomieszczeń Sanitariatów / Toalet, Pomieszczeń gospodarczych, Pomieszczeń technicznych, Magazynu, Pomieszczeniu rozdzielni i zmywalni– płytki gresowe na pełną wysokość:   gatunek 1, wymiar 60 x 30 cm, zaimpregnowane fabrycznie, nasiąkliwość wodna ≤ 0,1%, wytrzymałość na zginanie ~ 45 N/mm2, siła łamiąca ~ 2500 N, odporność na ścieranie wgłębne ~ 135 mm3, odporność na działanie środków domowego użytku UA, odporność chemiczna UHA, ULA, kolor biały</w:t>
            </w:r>
          </w:p>
          <w:p w14:paraId="232C4624"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w pomieszczeniach ściany murowane i tynkowane zaprawą cementowo – wapienną należy wykańczać </w:t>
            </w:r>
            <w:r>
              <w:rPr>
                <w:rFonts w:ascii="Arial Narrow" w:hAnsi="Arial Narrow"/>
                <w:sz w:val="20"/>
                <w:szCs w:val="20"/>
              </w:rPr>
              <w:lastRenderedPageBreak/>
              <w:t>gładziami i zagruntowane podłoże malować farbami akrylowymi, zagruntowane</w:t>
            </w:r>
          </w:p>
          <w:p w14:paraId="748B91A4" w14:textId="77777777" w:rsidR="0073138E" w:rsidRDefault="00D72DAE">
            <w:pPr>
              <w:pStyle w:val="TableContents"/>
              <w:jc w:val="both"/>
              <w:rPr>
                <w:rFonts w:ascii="Arial Narrow" w:hAnsi="Arial Narrow"/>
                <w:sz w:val="20"/>
                <w:szCs w:val="20"/>
              </w:rPr>
            </w:pPr>
            <w:r>
              <w:rPr>
                <w:rFonts w:ascii="Arial Narrow" w:hAnsi="Arial Narrow"/>
                <w:sz w:val="20"/>
                <w:szCs w:val="20"/>
              </w:rPr>
              <w:t>• w korytarzach należy przewidzieć tynki cementowo- wapienne – gruntowane i malowane farbą lateksową</w:t>
            </w:r>
          </w:p>
          <w:p w14:paraId="295F341F" w14:textId="77777777" w:rsidR="0073138E" w:rsidRDefault="00D72DAE">
            <w:pPr>
              <w:pStyle w:val="TableContents"/>
              <w:jc w:val="both"/>
              <w:rPr>
                <w:rFonts w:ascii="Arial Narrow" w:hAnsi="Arial Narrow"/>
                <w:sz w:val="20"/>
                <w:szCs w:val="20"/>
              </w:rPr>
            </w:pPr>
            <w:r>
              <w:rPr>
                <w:rFonts w:ascii="Arial Narrow" w:hAnsi="Arial Narrow"/>
                <w:sz w:val="20"/>
                <w:szCs w:val="20"/>
              </w:rPr>
              <w:t>• farba lateksowa o odporności na szorowanie na mokro w klasie II (wg normy PN-EN 13300) i w klasie I (wg normy PN-C-81914:2002); bazowy środek wiążący: spoiwo syntetyczne; kolor NCS S 0500-N</w:t>
            </w:r>
          </w:p>
        </w:tc>
      </w:tr>
      <w:tr w:rsidR="0073138E" w14:paraId="1D931D07"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1533EA21"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Wyposażenie ppoż</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A9A106" w14:textId="77777777" w:rsidR="0073138E" w:rsidRDefault="00D72DAE">
            <w:pPr>
              <w:pStyle w:val="TableContents"/>
              <w:jc w:val="both"/>
              <w:rPr>
                <w:rFonts w:ascii="Arial Narrow" w:hAnsi="Arial Narrow"/>
                <w:sz w:val="20"/>
                <w:szCs w:val="20"/>
              </w:rPr>
            </w:pPr>
            <w:r>
              <w:rPr>
                <w:rFonts w:ascii="Arial Narrow" w:hAnsi="Arial Narrow"/>
                <w:sz w:val="20"/>
                <w:szCs w:val="20"/>
              </w:rPr>
              <w:t>• obiekt wyposażyć w normatywną ilość gaśnic</w:t>
            </w:r>
          </w:p>
        </w:tc>
      </w:tr>
      <w:tr w:rsidR="0073138E" w14:paraId="788E8E1D"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2FCD51B6" w14:textId="77777777" w:rsidR="0073138E" w:rsidRDefault="00D72DAE">
            <w:pPr>
              <w:pStyle w:val="TableContents"/>
              <w:jc w:val="both"/>
              <w:rPr>
                <w:rFonts w:ascii="Arial Narrow" w:hAnsi="Arial Narrow"/>
                <w:sz w:val="20"/>
                <w:szCs w:val="20"/>
              </w:rPr>
            </w:pPr>
            <w:r>
              <w:rPr>
                <w:rFonts w:ascii="Arial Narrow" w:hAnsi="Arial Narrow"/>
                <w:sz w:val="20"/>
                <w:szCs w:val="20"/>
              </w:rPr>
              <w:t>Wycieraczki systemowe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C4877C" w14:textId="77777777" w:rsidR="0073138E" w:rsidRDefault="00D72DAE">
            <w:pPr>
              <w:pStyle w:val="TableContents"/>
              <w:jc w:val="both"/>
              <w:rPr>
                <w:rFonts w:ascii="Arial Narrow" w:hAnsi="Arial Narrow"/>
                <w:sz w:val="20"/>
                <w:szCs w:val="20"/>
              </w:rPr>
            </w:pPr>
            <w:r>
              <w:rPr>
                <w:rFonts w:ascii="Arial Narrow" w:hAnsi="Arial Narrow"/>
                <w:sz w:val="20"/>
                <w:szCs w:val="20"/>
              </w:rPr>
              <w:t>• przy wejściach (2 wejścia) do budynków zamontować wycieraczki systemowe w profilach aluminiowych</w:t>
            </w:r>
          </w:p>
        </w:tc>
      </w:tr>
      <w:tr w:rsidR="0073138E" w14:paraId="09F7BB1D"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0FEEE84C" w14:textId="77777777" w:rsidR="0073138E" w:rsidRDefault="00D72DAE">
            <w:pPr>
              <w:pStyle w:val="TableContents"/>
              <w:jc w:val="both"/>
              <w:rPr>
                <w:rFonts w:ascii="Arial Narrow" w:hAnsi="Arial Narrow"/>
                <w:sz w:val="20"/>
                <w:szCs w:val="20"/>
              </w:rPr>
            </w:pPr>
            <w:r>
              <w:rPr>
                <w:rFonts w:ascii="Arial Narrow" w:hAnsi="Arial Narrow"/>
                <w:sz w:val="20"/>
                <w:szCs w:val="20"/>
              </w:rPr>
              <w:t>Pomieszczenia sanitarne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526587" w14:textId="77777777" w:rsidR="0073138E" w:rsidRDefault="00D72DAE">
            <w:pPr>
              <w:pStyle w:val="TableContents"/>
              <w:jc w:val="both"/>
              <w:rPr>
                <w:rFonts w:ascii="Arial Narrow" w:hAnsi="Arial Narrow"/>
                <w:sz w:val="20"/>
                <w:szCs w:val="20"/>
              </w:rPr>
            </w:pPr>
            <w:r>
              <w:rPr>
                <w:rFonts w:ascii="Arial Narrow" w:hAnsi="Arial Narrow"/>
                <w:sz w:val="20"/>
                <w:szCs w:val="20"/>
              </w:rPr>
              <w:t>W pomieszczeniach higieniczno – sanitarnych należy zaprojektować i wykonać:</w:t>
            </w:r>
          </w:p>
          <w:p w14:paraId="030DD58C"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układ wewnętrzny kabin ustępowych  z wykorzystaniem ścianek systemowych  </w:t>
            </w:r>
          </w:p>
          <w:p w14:paraId="44C605BF" w14:textId="77777777" w:rsidR="0073138E" w:rsidRDefault="00D72DAE">
            <w:pPr>
              <w:pStyle w:val="TableContents"/>
              <w:jc w:val="both"/>
              <w:rPr>
                <w:rFonts w:ascii="Arial Narrow" w:hAnsi="Arial Narrow"/>
                <w:sz w:val="20"/>
                <w:szCs w:val="20"/>
              </w:rPr>
            </w:pPr>
            <w:r>
              <w:rPr>
                <w:rFonts w:ascii="Arial Narrow" w:hAnsi="Arial Narrow"/>
                <w:sz w:val="20"/>
                <w:szCs w:val="20"/>
              </w:rPr>
              <w:t>• izolację przeciwwodną</w:t>
            </w:r>
          </w:p>
          <w:p w14:paraId="7BD73877"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ułożenie płytek ceramicznych na ścianach na pełną wysokość oraz na posadzkach  </w:t>
            </w:r>
          </w:p>
          <w:p w14:paraId="0A9E3A66" w14:textId="77777777" w:rsidR="0073138E" w:rsidRDefault="00D72DAE">
            <w:pPr>
              <w:pStyle w:val="TableContents"/>
              <w:jc w:val="both"/>
              <w:rPr>
                <w:rFonts w:ascii="Arial Narrow" w:hAnsi="Arial Narrow"/>
                <w:sz w:val="20"/>
                <w:szCs w:val="20"/>
              </w:rPr>
            </w:pPr>
            <w:r>
              <w:rPr>
                <w:rFonts w:ascii="Arial Narrow" w:hAnsi="Arial Narrow"/>
                <w:sz w:val="20"/>
                <w:szCs w:val="20"/>
              </w:rPr>
              <w:t>• wykonanie gładzi wapiennych na sufitach z malowaniem – kolor biały</w:t>
            </w:r>
          </w:p>
          <w:p w14:paraId="7333169F" w14:textId="77777777" w:rsidR="0073138E" w:rsidRDefault="00D72DAE">
            <w:pPr>
              <w:pStyle w:val="TableContents"/>
              <w:jc w:val="both"/>
              <w:rPr>
                <w:rFonts w:ascii="Arial Narrow" w:hAnsi="Arial Narrow"/>
                <w:sz w:val="20"/>
                <w:szCs w:val="20"/>
              </w:rPr>
            </w:pPr>
            <w:r>
              <w:rPr>
                <w:rFonts w:ascii="Arial Narrow" w:hAnsi="Arial Narrow"/>
                <w:sz w:val="20"/>
                <w:szCs w:val="20"/>
              </w:rPr>
              <w:t>• wyposażenie dla pomieszczeń sanitarnych: dozowniki z mydłem, suszarki do rak, uchwyty na papier, szczotki, pochwyty dla osób niepełnosprawnych, śmietniki itp. – ze stali nierdzewnej, lustra</w:t>
            </w:r>
          </w:p>
        </w:tc>
      </w:tr>
      <w:tr w:rsidR="0073138E" w14:paraId="35439383"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7FD209FE" w14:textId="77777777" w:rsidR="0073138E" w:rsidRDefault="00D72DAE">
            <w:pPr>
              <w:pStyle w:val="TableContents"/>
              <w:jc w:val="both"/>
              <w:rPr>
                <w:rFonts w:ascii="Arial Narrow" w:hAnsi="Arial Narrow"/>
                <w:sz w:val="20"/>
                <w:szCs w:val="20"/>
              </w:rPr>
            </w:pPr>
            <w:r>
              <w:rPr>
                <w:rFonts w:ascii="Arial Narrow" w:hAnsi="Arial Narrow"/>
                <w:sz w:val="20"/>
                <w:szCs w:val="20"/>
              </w:rPr>
              <w:t>Pomieszczenia gospodarcze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D659E6" w14:textId="77777777" w:rsidR="0073138E" w:rsidRDefault="00D72DAE">
            <w:pPr>
              <w:pStyle w:val="TableContents"/>
              <w:jc w:val="both"/>
              <w:rPr>
                <w:rFonts w:ascii="Arial Narrow" w:hAnsi="Arial Narrow"/>
                <w:sz w:val="20"/>
                <w:szCs w:val="20"/>
              </w:rPr>
            </w:pPr>
            <w:r>
              <w:rPr>
                <w:rFonts w:ascii="Arial Narrow" w:hAnsi="Arial Narrow"/>
                <w:sz w:val="20"/>
                <w:szCs w:val="20"/>
              </w:rPr>
              <w:t>Pomieszczenia gospodarcze wyposażyć należy w zlew, złączkę do węża, kratkę ściekową.</w:t>
            </w:r>
          </w:p>
        </w:tc>
      </w:tr>
      <w:tr w:rsidR="0073138E" w14:paraId="2AA59C73"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7C7EE2F3" w14:textId="77777777" w:rsidR="0073138E" w:rsidRDefault="00D72DAE">
            <w:pPr>
              <w:pStyle w:val="TableContents"/>
              <w:jc w:val="both"/>
              <w:rPr>
                <w:rFonts w:ascii="Arial Narrow" w:hAnsi="Arial Narrow"/>
                <w:sz w:val="20"/>
                <w:szCs w:val="20"/>
              </w:rPr>
            </w:pPr>
            <w:r>
              <w:rPr>
                <w:rFonts w:ascii="Arial Narrow" w:hAnsi="Arial Narrow"/>
                <w:sz w:val="20"/>
                <w:szCs w:val="20"/>
              </w:rPr>
              <w:t>Nawierzchnie utwardzone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D586BB" w14:textId="77777777" w:rsidR="0073138E" w:rsidRDefault="00D72DAE">
            <w:pPr>
              <w:pStyle w:val="TableContents"/>
              <w:jc w:val="both"/>
              <w:rPr>
                <w:rFonts w:ascii="Arial Narrow" w:hAnsi="Arial Narrow"/>
                <w:sz w:val="20"/>
                <w:szCs w:val="20"/>
              </w:rPr>
            </w:pPr>
            <w:r>
              <w:rPr>
                <w:rFonts w:ascii="Arial Narrow" w:hAnsi="Arial Narrow"/>
                <w:sz w:val="20"/>
                <w:szCs w:val="20"/>
              </w:rPr>
              <w:t>• chodniki – warstwy</w:t>
            </w:r>
          </w:p>
          <w:p w14:paraId="5C9E708D" w14:textId="77777777" w:rsidR="0073138E" w:rsidRDefault="00D72DAE">
            <w:pPr>
              <w:pStyle w:val="TableContents"/>
              <w:jc w:val="both"/>
              <w:rPr>
                <w:rFonts w:ascii="Arial Narrow" w:hAnsi="Arial Narrow"/>
                <w:sz w:val="20"/>
                <w:szCs w:val="20"/>
              </w:rPr>
            </w:pPr>
            <w:r>
              <w:rPr>
                <w:rFonts w:ascii="Arial Narrow" w:hAnsi="Arial Narrow"/>
                <w:sz w:val="20"/>
                <w:szCs w:val="20"/>
              </w:rPr>
              <w:t>− Kostka betonowa, gr.  6cm, kolor betonu</w:t>
            </w:r>
          </w:p>
          <w:p w14:paraId="4550A90A" w14:textId="77777777" w:rsidR="0073138E" w:rsidRDefault="00D72DAE">
            <w:pPr>
              <w:pStyle w:val="TableContents"/>
              <w:jc w:val="both"/>
              <w:rPr>
                <w:rFonts w:ascii="Arial Narrow" w:hAnsi="Arial Narrow"/>
                <w:sz w:val="20"/>
                <w:szCs w:val="20"/>
              </w:rPr>
            </w:pPr>
            <w:r>
              <w:rPr>
                <w:rFonts w:ascii="Arial Narrow" w:hAnsi="Arial Narrow"/>
                <w:sz w:val="20"/>
                <w:szCs w:val="20"/>
              </w:rPr>
              <w:t>− podsypka piaskowa, gr. 5 cm</w:t>
            </w:r>
          </w:p>
          <w:p w14:paraId="4271B9FA" w14:textId="77777777" w:rsidR="0073138E" w:rsidRDefault="00D72DAE">
            <w:pPr>
              <w:pStyle w:val="TableContents"/>
              <w:jc w:val="both"/>
              <w:rPr>
                <w:rFonts w:ascii="Arial Narrow" w:hAnsi="Arial Narrow"/>
                <w:sz w:val="20"/>
                <w:szCs w:val="20"/>
              </w:rPr>
            </w:pPr>
            <w:r>
              <w:rPr>
                <w:rFonts w:ascii="Arial Narrow" w:hAnsi="Arial Narrow"/>
                <w:sz w:val="20"/>
                <w:szCs w:val="20"/>
              </w:rPr>
              <w:t>− podbudowa, żwir zagęszczany mechanicznie warstwami co 10 cm, gr. 20 cm</w:t>
            </w:r>
          </w:p>
          <w:p w14:paraId="1FF88164" w14:textId="77777777" w:rsidR="0073138E" w:rsidRDefault="00D72DAE">
            <w:pPr>
              <w:pStyle w:val="TableContents"/>
              <w:jc w:val="both"/>
              <w:rPr>
                <w:rFonts w:ascii="Arial Narrow" w:hAnsi="Arial Narrow"/>
                <w:sz w:val="20"/>
                <w:szCs w:val="20"/>
              </w:rPr>
            </w:pPr>
            <w:r>
              <w:rPr>
                <w:rFonts w:ascii="Arial Narrow" w:hAnsi="Arial Narrow"/>
                <w:sz w:val="20"/>
                <w:szCs w:val="20"/>
              </w:rPr>
              <w:t>− geowłóknina</w:t>
            </w:r>
          </w:p>
          <w:p w14:paraId="1B889D71" w14:textId="77777777" w:rsidR="0073138E" w:rsidRDefault="00D72DAE">
            <w:pPr>
              <w:pStyle w:val="TableContents"/>
              <w:jc w:val="both"/>
              <w:rPr>
                <w:rFonts w:ascii="Arial Narrow" w:hAnsi="Arial Narrow"/>
                <w:sz w:val="20"/>
                <w:szCs w:val="20"/>
              </w:rPr>
            </w:pPr>
            <w:r>
              <w:rPr>
                <w:rFonts w:ascii="Arial Narrow" w:hAnsi="Arial Narrow"/>
                <w:sz w:val="20"/>
                <w:szCs w:val="20"/>
              </w:rPr>
              <w:t>− warstwa rozsączająca (w razie konieczności), gr. 10 cm</w:t>
            </w:r>
          </w:p>
          <w:p w14:paraId="630CAFCC" w14:textId="77777777" w:rsidR="0073138E" w:rsidRDefault="00D72DAE">
            <w:pPr>
              <w:pStyle w:val="TableContents"/>
              <w:jc w:val="both"/>
              <w:rPr>
                <w:rFonts w:ascii="Arial Narrow" w:hAnsi="Arial Narrow"/>
                <w:sz w:val="20"/>
                <w:szCs w:val="20"/>
              </w:rPr>
            </w:pPr>
            <w:r>
              <w:rPr>
                <w:rFonts w:ascii="Arial Narrow" w:hAnsi="Arial Narrow"/>
                <w:sz w:val="20"/>
                <w:szCs w:val="20"/>
              </w:rPr>
              <w:t>− grunt rodzimy</w:t>
            </w:r>
          </w:p>
          <w:p w14:paraId="78C10457" w14:textId="77777777" w:rsidR="0073138E" w:rsidRDefault="00D72DAE">
            <w:pPr>
              <w:pStyle w:val="TableContents"/>
              <w:jc w:val="both"/>
              <w:rPr>
                <w:rFonts w:ascii="Arial Narrow" w:hAnsi="Arial Narrow"/>
                <w:sz w:val="20"/>
                <w:szCs w:val="20"/>
              </w:rPr>
            </w:pPr>
            <w:r>
              <w:rPr>
                <w:rFonts w:ascii="Arial Narrow" w:hAnsi="Arial Narrow"/>
                <w:sz w:val="20"/>
                <w:szCs w:val="20"/>
              </w:rPr>
              <w:t>− krawężniki drogowe układane na fundamencie</w:t>
            </w:r>
          </w:p>
          <w:p w14:paraId="1FD078A4" w14:textId="77777777" w:rsidR="0073138E" w:rsidRDefault="00D72DAE">
            <w:pPr>
              <w:pStyle w:val="TableContents"/>
              <w:jc w:val="both"/>
              <w:rPr>
                <w:rFonts w:ascii="Arial Narrow" w:hAnsi="Arial Narrow"/>
                <w:sz w:val="20"/>
                <w:szCs w:val="20"/>
              </w:rPr>
            </w:pPr>
            <w:r>
              <w:rPr>
                <w:rFonts w:ascii="Arial Narrow" w:hAnsi="Arial Narrow"/>
                <w:sz w:val="20"/>
                <w:szCs w:val="20"/>
              </w:rPr>
              <w:t>• droga dla ruchu kołowego / miejsca postojowe – warstwy</w:t>
            </w:r>
          </w:p>
          <w:p w14:paraId="1BB0E8F2" w14:textId="77777777" w:rsidR="0073138E" w:rsidRDefault="00D72DAE">
            <w:pPr>
              <w:pStyle w:val="TableContents"/>
              <w:jc w:val="both"/>
              <w:rPr>
                <w:rFonts w:ascii="Arial Narrow" w:hAnsi="Arial Narrow"/>
                <w:sz w:val="20"/>
                <w:szCs w:val="20"/>
              </w:rPr>
            </w:pPr>
            <w:r>
              <w:rPr>
                <w:rFonts w:ascii="Arial Narrow" w:hAnsi="Arial Narrow"/>
                <w:sz w:val="20"/>
                <w:szCs w:val="20"/>
              </w:rPr>
              <w:t>− Kostka betonowa, gr. 8 cm,; kolor betonu</w:t>
            </w:r>
          </w:p>
          <w:p w14:paraId="6CE55CAF" w14:textId="77777777" w:rsidR="0073138E" w:rsidRDefault="00D72DAE">
            <w:pPr>
              <w:pStyle w:val="TableContents"/>
              <w:jc w:val="both"/>
              <w:rPr>
                <w:rFonts w:ascii="Arial Narrow" w:hAnsi="Arial Narrow"/>
                <w:sz w:val="20"/>
                <w:szCs w:val="20"/>
              </w:rPr>
            </w:pPr>
            <w:r>
              <w:rPr>
                <w:rFonts w:ascii="Arial Narrow" w:hAnsi="Arial Narrow"/>
                <w:sz w:val="20"/>
                <w:szCs w:val="20"/>
              </w:rPr>
              <w:t>− podsypka piaskowa</w:t>
            </w:r>
          </w:p>
          <w:p w14:paraId="36219E6F" w14:textId="77777777" w:rsidR="0073138E" w:rsidRDefault="00D72DAE">
            <w:pPr>
              <w:pStyle w:val="TableContents"/>
              <w:jc w:val="both"/>
              <w:rPr>
                <w:rFonts w:ascii="Arial Narrow" w:hAnsi="Arial Narrow"/>
                <w:sz w:val="20"/>
                <w:szCs w:val="20"/>
              </w:rPr>
            </w:pPr>
            <w:r>
              <w:rPr>
                <w:rFonts w:ascii="Arial Narrow" w:hAnsi="Arial Narrow"/>
                <w:sz w:val="20"/>
                <w:szCs w:val="20"/>
              </w:rPr>
              <w:t>− podbudowa, żwir zagęszczany mechanicznie warstwami co 10 cm, gr. 45 cm</w:t>
            </w:r>
          </w:p>
          <w:p w14:paraId="42C7E1B7" w14:textId="77777777" w:rsidR="0073138E" w:rsidRDefault="00D72DAE">
            <w:pPr>
              <w:pStyle w:val="TableContents"/>
              <w:jc w:val="both"/>
              <w:rPr>
                <w:rFonts w:ascii="Arial Narrow" w:hAnsi="Arial Narrow"/>
                <w:sz w:val="20"/>
                <w:szCs w:val="20"/>
              </w:rPr>
            </w:pPr>
            <w:r>
              <w:rPr>
                <w:rFonts w:ascii="Arial Narrow" w:hAnsi="Arial Narrow"/>
                <w:sz w:val="20"/>
                <w:szCs w:val="20"/>
              </w:rPr>
              <w:t>− geowłóknina</w:t>
            </w:r>
          </w:p>
          <w:p w14:paraId="092AF7B6" w14:textId="77777777" w:rsidR="0073138E" w:rsidRDefault="00D72DAE">
            <w:pPr>
              <w:pStyle w:val="TableContents"/>
              <w:jc w:val="both"/>
              <w:rPr>
                <w:rFonts w:ascii="Arial Narrow" w:hAnsi="Arial Narrow"/>
                <w:sz w:val="20"/>
                <w:szCs w:val="20"/>
              </w:rPr>
            </w:pPr>
            <w:r>
              <w:rPr>
                <w:rFonts w:ascii="Arial Narrow" w:hAnsi="Arial Narrow"/>
                <w:sz w:val="20"/>
                <w:szCs w:val="20"/>
              </w:rPr>
              <w:t>− warstwa rozsączająca (w razie konieczności), gr. 10 cm</w:t>
            </w:r>
          </w:p>
          <w:p w14:paraId="506DA681" w14:textId="77777777" w:rsidR="0073138E" w:rsidRDefault="00D72DAE">
            <w:pPr>
              <w:pStyle w:val="TableContents"/>
              <w:jc w:val="both"/>
              <w:rPr>
                <w:rFonts w:ascii="Arial Narrow" w:hAnsi="Arial Narrow"/>
                <w:sz w:val="20"/>
                <w:szCs w:val="20"/>
              </w:rPr>
            </w:pPr>
            <w:r>
              <w:rPr>
                <w:rFonts w:ascii="Arial Narrow" w:hAnsi="Arial Narrow"/>
                <w:sz w:val="20"/>
                <w:szCs w:val="20"/>
              </w:rPr>
              <w:t>− grunt rodzimy</w:t>
            </w:r>
          </w:p>
          <w:p w14:paraId="19999535" w14:textId="77777777" w:rsidR="0073138E" w:rsidRDefault="00D72DAE">
            <w:pPr>
              <w:pStyle w:val="TableContents"/>
              <w:jc w:val="both"/>
              <w:rPr>
                <w:rFonts w:ascii="Arial Narrow" w:hAnsi="Arial Narrow"/>
                <w:sz w:val="20"/>
                <w:szCs w:val="20"/>
              </w:rPr>
            </w:pPr>
            <w:r>
              <w:rPr>
                <w:rFonts w:ascii="Arial Narrow" w:hAnsi="Arial Narrow"/>
                <w:sz w:val="20"/>
                <w:szCs w:val="20"/>
              </w:rPr>
              <w:t>− krawężniki drogowe układane na fundamencie</w:t>
            </w:r>
          </w:p>
          <w:p w14:paraId="33FDCCC6" w14:textId="77777777" w:rsidR="0073138E" w:rsidRDefault="00D72DAE">
            <w:pPr>
              <w:pStyle w:val="TableContents"/>
              <w:jc w:val="both"/>
              <w:rPr>
                <w:rFonts w:ascii="Arial Narrow" w:hAnsi="Arial Narrow"/>
                <w:sz w:val="20"/>
                <w:szCs w:val="20"/>
              </w:rPr>
            </w:pPr>
            <w:r>
              <w:rPr>
                <w:rFonts w:ascii="Arial Narrow" w:hAnsi="Arial Narrow"/>
                <w:sz w:val="20"/>
                <w:szCs w:val="20"/>
              </w:rPr>
              <w:t>projekt drogowy musi być zweryfikowane przez projektanta branży drogowej; należy przewidzieć min siedem  stanowisk postojowych</w:t>
            </w:r>
          </w:p>
        </w:tc>
      </w:tr>
      <w:tr w:rsidR="0073138E" w14:paraId="39000E0D"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2E6FBD6C" w14:textId="77777777" w:rsidR="0073138E" w:rsidRDefault="00D72DAE">
            <w:pPr>
              <w:pStyle w:val="TableContents"/>
              <w:jc w:val="both"/>
              <w:rPr>
                <w:rFonts w:ascii="Arial Narrow" w:hAnsi="Arial Narrow"/>
                <w:sz w:val="20"/>
                <w:szCs w:val="20"/>
              </w:rPr>
            </w:pPr>
            <w:r>
              <w:rPr>
                <w:rFonts w:ascii="Arial Narrow" w:hAnsi="Arial Narrow"/>
                <w:sz w:val="20"/>
                <w:szCs w:val="20"/>
              </w:rPr>
              <w:t>Oświetlenie zewnętrzne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C2A351" w14:textId="77777777" w:rsidR="0073138E" w:rsidRDefault="00D72DAE">
            <w:pPr>
              <w:pStyle w:val="TableContents"/>
              <w:jc w:val="both"/>
              <w:rPr>
                <w:rFonts w:ascii="Arial Narrow" w:hAnsi="Arial Narrow"/>
                <w:sz w:val="20"/>
                <w:szCs w:val="20"/>
              </w:rPr>
            </w:pPr>
            <w:r>
              <w:rPr>
                <w:rFonts w:ascii="Arial Narrow" w:hAnsi="Arial Narrow"/>
                <w:sz w:val="20"/>
                <w:szCs w:val="20"/>
              </w:rPr>
              <w:t>Wykonać z wykorzystaniem stalowo – żeliwnych, podkładowanych cynkowo, malowanych proszkowo, kolor grafit</w:t>
            </w:r>
          </w:p>
        </w:tc>
      </w:tr>
      <w:tr w:rsidR="0073138E" w14:paraId="4E079984"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5227E855" w14:textId="77777777" w:rsidR="0073138E" w:rsidRDefault="00D72DAE">
            <w:pPr>
              <w:pStyle w:val="TableContents"/>
              <w:jc w:val="both"/>
              <w:rPr>
                <w:rFonts w:ascii="Arial Narrow" w:hAnsi="Arial Narrow"/>
                <w:sz w:val="20"/>
                <w:szCs w:val="20"/>
              </w:rPr>
            </w:pPr>
            <w:r>
              <w:rPr>
                <w:rFonts w:ascii="Arial Narrow" w:hAnsi="Arial Narrow"/>
                <w:sz w:val="20"/>
                <w:szCs w:val="20"/>
              </w:rPr>
              <w:t>Stojaki rowerowe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08D606" w14:textId="77777777" w:rsidR="0073138E" w:rsidRDefault="00D72DAE">
            <w:pPr>
              <w:pStyle w:val="TableContents"/>
              <w:jc w:val="both"/>
              <w:rPr>
                <w:rFonts w:ascii="Arial Narrow" w:hAnsi="Arial Narrow"/>
                <w:sz w:val="20"/>
                <w:szCs w:val="20"/>
              </w:rPr>
            </w:pPr>
            <w:r>
              <w:rPr>
                <w:rFonts w:ascii="Arial Narrow" w:hAnsi="Arial Narrow"/>
                <w:sz w:val="20"/>
                <w:szCs w:val="20"/>
              </w:rPr>
              <w:t>należy przewidzieć 2 stojaki rowerowe na 4 rowery każdy; stojak do montażu w okolicach wejścia do budynku; stojaki stalowo – żeliwne, podkładowane cynkowo, malowane proszkowo, kolor grafit, montaż poprzez zabetonowanie rury kotwiącej</w:t>
            </w:r>
          </w:p>
        </w:tc>
      </w:tr>
      <w:tr w:rsidR="0073138E" w14:paraId="0B4C941E"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14994807" w14:textId="77777777" w:rsidR="0073138E" w:rsidRDefault="00D72DAE">
            <w:pPr>
              <w:pStyle w:val="TableContents"/>
              <w:jc w:val="both"/>
              <w:rPr>
                <w:rFonts w:ascii="Arial Narrow" w:hAnsi="Arial Narrow"/>
                <w:sz w:val="20"/>
                <w:szCs w:val="20"/>
              </w:rPr>
            </w:pPr>
            <w:r>
              <w:rPr>
                <w:rFonts w:ascii="Arial Narrow" w:hAnsi="Arial Narrow"/>
                <w:sz w:val="20"/>
                <w:szCs w:val="20"/>
              </w:rPr>
              <w:t>Kosz na odpady</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6CFDAC" w14:textId="77777777" w:rsidR="0073138E" w:rsidRDefault="00D72DAE">
            <w:pPr>
              <w:pStyle w:val="TableContents"/>
              <w:jc w:val="both"/>
              <w:rPr>
                <w:rFonts w:ascii="Arial Narrow" w:hAnsi="Arial Narrow"/>
                <w:sz w:val="20"/>
                <w:szCs w:val="20"/>
              </w:rPr>
            </w:pPr>
            <w:r>
              <w:rPr>
                <w:rFonts w:ascii="Arial Narrow" w:hAnsi="Arial Narrow"/>
                <w:sz w:val="20"/>
                <w:szCs w:val="20"/>
              </w:rPr>
              <w:t>należy przewidzieć kosze na odpady w okolicach wejścia do budynku i dwa kosze przy tylnym tarasie: kosze stalowo – żeliwne podkładowane cynkowo, malowane proszkowo; obudowa, słupek, daszek, pojemnik z popielnicą, kolor grafit, montaż poprzez zabetonowanie rury kotwiącej</w:t>
            </w:r>
          </w:p>
        </w:tc>
      </w:tr>
      <w:tr w:rsidR="0073138E" w14:paraId="2C39982D" w14:textId="77777777">
        <w:tc>
          <w:tcPr>
            <w:tcW w:w="1300" w:type="dxa"/>
            <w:tcBorders>
              <w:left w:val="single" w:sz="2" w:space="0" w:color="000000"/>
              <w:bottom w:val="single" w:sz="2" w:space="0" w:color="000000"/>
            </w:tcBorders>
            <w:shd w:val="clear" w:color="auto" w:fill="auto"/>
            <w:tcMar>
              <w:top w:w="55" w:type="dxa"/>
              <w:left w:w="55" w:type="dxa"/>
              <w:bottom w:w="55" w:type="dxa"/>
              <w:right w:w="55" w:type="dxa"/>
            </w:tcMar>
          </w:tcPr>
          <w:p w14:paraId="13DAF434" w14:textId="77777777" w:rsidR="0073138E" w:rsidRDefault="00D72DAE">
            <w:pPr>
              <w:pStyle w:val="TableContents"/>
              <w:jc w:val="both"/>
              <w:rPr>
                <w:rFonts w:ascii="Arial Narrow" w:hAnsi="Arial Narrow"/>
                <w:sz w:val="20"/>
                <w:szCs w:val="20"/>
              </w:rPr>
            </w:pPr>
            <w:r>
              <w:rPr>
                <w:rFonts w:ascii="Arial Narrow" w:hAnsi="Arial Narrow"/>
                <w:sz w:val="20"/>
                <w:szCs w:val="20"/>
              </w:rPr>
              <w:t>Przepisy regulujące</w:t>
            </w:r>
          </w:p>
        </w:tc>
        <w:tc>
          <w:tcPr>
            <w:tcW w:w="762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D7364C"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Dokumentację projektowo – kosztorysową należy opracować zgodnie z obowiązującymi normami i przepisami. Niżej wymienione nie wyczerpują wszystkich obowiązujących przy projektowaniu świetlicy wiejskiej  aktów prawnych.  </w:t>
            </w:r>
          </w:p>
          <w:p w14:paraId="484ADF6B" w14:textId="77777777" w:rsidR="0073138E" w:rsidRDefault="0073138E">
            <w:pPr>
              <w:pStyle w:val="TableContents"/>
              <w:jc w:val="both"/>
              <w:rPr>
                <w:rFonts w:ascii="Arial Narrow" w:hAnsi="Arial Narrow"/>
                <w:sz w:val="20"/>
                <w:szCs w:val="20"/>
              </w:rPr>
            </w:pPr>
          </w:p>
          <w:p w14:paraId="7B69F597" w14:textId="77777777" w:rsidR="0073138E" w:rsidRDefault="00D72DAE">
            <w:pPr>
              <w:pStyle w:val="TableContents"/>
              <w:jc w:val="both"/>
              <w:rPr>
                <w:rFonts w:hint="eastAsia"/>
              </w:rPr>
            </w:pPr>
            <w:r>
              <w:rPr>
                <w:rFonts w:ascii="Arial Narrow" w:hAnsi="Arial Narrow"/>
                <w:b/>
                <w:bCs/>
                <w:sz w:val="20"/>
                <w:szCs w:val="20"/>
              </w:rPr>
              <w:t>• Ustawy</w:t>
            </w:r>
          </w:p>
          <w:p w14:paraId="2AFFAD60" w14:textId="12EBACF9" w:rsidR="0073138E" w:rsidRDefault="00D72DAE">
            <w:pPr>
              <w:pStyle w:val="TableContents"/>
              <w:jc w:val="both"/>
              <w:rPr>
                <w:rFonts w:ascii="Arial Narrow" w:hAnsi="Arial Narrow"/>
                <w:sz w:val="20"/>
                <w:szCs w:val="20"/>
              </w:rPr>
            </w:pPr>
            <w:r>
              <w:rPr>
                <w:rFonts w:ascii="Arial Narrow" w:hAnsi="Arial Narrow"/>
                <w:sz w:val="20"/>
                <w:szCs w:val="20"/>
              </w:rPr>
              <w:t>− Ustawa z dnia 7 lipca 1994 r. prawo budowlane (</w:t>
            </w:r>
            <w:r w:rsidR="005D69EF" w:rsidRPr="005D69EF">
              <w:rPr>
                <w:rFonts w:ascii="Arial Narrow" w:hAnsi="Arial Narrow"/>
                <w:sz w:val="20"/>
                <w:szCs w:val="20"/>
              </w:rPr>
              <w:t>Dz. U. z 2023 r. poz. 682,</w:t>
            </w:r>
            <w:r w:rsidR="005D69EF">
              <w:rPr>
                <w:rFonts w:ascii="Arial Narrow" w:hAnsi="Arial Narrow"/>
                <w:sz w:val="20"/>
                <w:szCs w:val="20"/>
              </w:rPr>
              <w:t>ze zm)</w:t>
            </w:r>
            <w:r>
              <w:rPr>
                <w:rFonts w:ascii="Arial Narrow" w:hAnsi="Arial Narrow"/>
                <w:sz w:val="20"/>
                <w:szCs w:val="20"/>
              </w:rPr>
              <w:t>.)</w:t>
            </w:r>
          </w:p>
          <w:p w14:paraId="2DAAF7BF" w14:textId="26BA3DE9" w:rsidR="0073138E" w:rsidRDefault="00D72DAE">
            <w:pPr>
              <w:pStyle w:val="TableContents"/>
              <w:jc w:val="both"/>
              <w:rPr>
                <w:rFonts w:ascii="Arial Narrow" w:hAnsi="Arial Narrow"/>
                <w:sz w:val="20"/>
                <w:szCs w:val="20"/>
              </w:rPr>
            </w:pPr>
            <w:r>
              <w:rPr>
                <w:rFonts w:ascii="Arial Narrow" w:hAnsi="Arial Narrow"/>
                <w:sz w:val="20"/>
                <w:szCs w:val="20"/>
              </w:rPr>
              <w:t>− Ustawa z dnia 27 marca 2003 r. o planowaniu i zagospodarowaniu przestrzennym (</w:t>
            </w:r>
            <w:r w:rsidR="005D69EF" w:rsidRPr="005D69EF">
              <w:rPr>
                <w:rFonts w:ascii="Arial Narrow" w:hAnsi="Arial Narrow"/>
                <w:sz w:val="20"/>
                <w:szCs w:val="20"/>
              </w:rPr>
              <w:t>Dz. U. z 2023 r. poz. 977</w:t>
            </w:r>
            <w:r w:rsidR="005D69EF">
              <w:rPr>
                <w:rFonts w:ascii="Arial Narrow" w:hAnsi="Arial Narrow"/>
                <w:sz w:val="20"/>
                <w:szCs w:val="20"/>
              </w:rPr>
              <w:t>)</w:t>
            </w:r>
            <w:r>
              <w:rPr>
                <w:rFonts w:ascii="Arial Narrow" w:hAnsi="Arial Narrow"/>
                <w:sz w:val="20"/>
                <w:szCs w:val="20"/>
              </w:rPr>
              <w:t>.)</w:t>
            </w:r>
          </w:p>
          <w:p w14:paraId="12EF12E3" w14:textId="77777777" w:rsidR="0073138E" w:rsidRDefault="00D72DAE">
            <w:pPr>
              <w:pStyle w:val="TableContents"/>
              <w:jc w:val="both"/>
              <w:rPr>
                <w:rFonts w:ascii="Arial Narrow" w:hAnsi="Arial Narrow"/>
                <w:sz w:val="20"/>
                <w:szCs w:val="20"/>
              </w:rPr>
            </w:pPr>
            <w:r>
              <w:rPr>
                <w:rFonts w:ascii="Arial Narrow" w:hAnsi="Arial Narrow"/>
                <w:sz w:val="20"/>
                <w:szCs w:val="20"/>
              </w:rPr>
              <w:t>− Ustawa z dnia 12 września 2002 r. o normalizacji (t.j. Dz. U. z 2015 r., poz. 1483)</w:t>
            </w:r>
          </w:p>
          <w:p w14:paraId="39DEEE35" w14:textId="548D7A69" w:rsidR="005D69EF" w:rsidRPr="005D69EF" w:rsidRDefault="00D72DAE" w:rsidP="005D69EF">
            <w:pPr>
              <w:pStyle w:val="TableContents"/>
              <w:jc w:val="both"/>
              <w:rPr>
                <w:rFonts w:ascii="Arial Narrow" w:hAnsi="Arial Narrow"/>
                <w:b/>
                <w:bCs/>
                <w:sz w:val="20"/>
                <w:szCs w:val="20"/>
              </w:rPr>
            </w:pPr>
            <w:r>
              <w:rPr>
                <w:rFonts w:ascii="Arial Narrow" w:hAnsi="Arial Narrow"/>
                <w:sz w:val="20"/>
                <w:szCs w:val="20"/>
              </w:rPr>
              <w:t xml:space="preserve">− Ustawa z </w:t>
            </w:r>
            <w:r w:rsidR="005D69EF" w:rsidRPr="005D69EF">
              <w:rPr>
                <w:rFonts w:ascii="Arial Narrow" w:hAnsi="Arial Narrow"/>
                <w:sz w:val="20"/>
                <w:szCs w:val="20"/>
              </w:rPr>
              <w:t>z dnia 11 września 2019 r</w:t>
            </w:r>
            <w:r w:rsidR="005D69EF" w:rsidRPr="005D69EF" w:rsidDel="005D69EF">
              <w:rPr>
                <w:rFonts w:ascii="Arial Narrow" w:hAnsi="Arial Narrow"/>
                <w:sz w:val="20"/>
                <w:szCs w:val="20"/>
              </w:rPr>
              <w:t xml:space="preserve"> </w:t>
            </w:r>
            <w:r>
              <w:rPr>
                <w:rFonts w:ascii="Arial Narrow" w:hAnsi="Arial Narrow"/>
                <w:sz w:val="20"/>
                <w:szCs w:val="20"/>
              </w:rPr>
              <w:t>. prawo zamówień publicznych (</w:t>
            </w:r>
            <w:r w:rsidR="005D69EF" w:rsidRPr="005D69EF">
              <w:rPr>
                <w:rFonts w:ascii="Arial Narrow" w:hAnsi="Arial Narrow"/>
                <w:b/>
                <w:bCs/>
                <w:sz w:val="20"/>
                <w:szCs w:val="20"/>
              </w:rPr>
              <w:t>Dz.U. 2023 poz. 1605</w:t>
            </w:r>
          </w:p>
          <w:p w14:paraId="78B4404A" w14:textId="37E2FDD1" w:rsidR="0073138E" w:rsidRDefault="00D72DAE">
            <w:pPr>
              <w:pStyle w:val="TableContents"/>
              <w:jc w:val="both"/>
              <w:rPr>
                <w:rFonts w:ascii="Arial Narrow" w:hAnsi="Arial Narrow"/>
                <w:sz w:val="20"/>
                <w:szCs w:val="20"/>
              </w:rPr>
            </w:pPr>
            <w:r>
              <w:rPr>
                <w:rFonts w:ascii="Arial Narrow" w:hAnsi="Arial Narrow"/>
                <w:sz w:val="20"/>
                <w:szCs w:val="20"/>
              </w:rPr>
              <w:t>.)</w:t>
            </w:r>
          </w:p>
          <w:p w14:paraId="36134F12" w14:textId="5585ABC9" w:rsidR="0073138E" w:rsidRDefault="00D72DAE">
            <w:pPr>
              <w:pStyle w:val="TableContents"/>
              <w:jc w:val="both"/>
              <w:rPr>
                <w:rFonts w:ascii="Arial Narrow" w:hAnsi="Arial Narrow"/>
                <w:sz w:val="20"/>
                <w:szCs w:val="20"/>
              </w:rPr>
            </w:pPr>
            <w:r>
              <w:rPr>
                <w:rFonts w:ascii="Arial Narrow" w:hAnsi="Arial Narrow"/>
                <w:sz w:val="20"/>
                <w:szCs w:val="20"/>
              </w:rPr>
              <w:t>− Ustawa z dnia 16 kwietnia 2004 r. o wyrobach budowlanych (</w:t>
            </w:r>
            <w:r w:rsidR="005D69EF" w:rsidRPr="005D69EF">
              <w:rPr>
                <w:rFonts w:ascii="Arial Narrow" w:hAnsi="Arial Narrow"/>
                <w:sz w:val="20"/>
                <w:szCs w:val="20"/>
              </w:rPr>
              <w:t>Dz. U. z 2021 r. poz. 1213.</w:t>
            </w:r>
            <w:r>
              <w:rPr>
                <w:rFonts w:ascii="Arial Narrow" w:hAnsi="Arial Narrow"/>
                <w:sz w:val="20"/>
                <w:szCs w:val="20"/>
              </w:rPr>
              <w:t>.)</w:t>
            </w:r>
          </w:p>
          <w:p w14:paraId="1DCD2681" w14:textId="0BD54FC3" w:rsidR="0073138E" w:rsidRDefault="00D72DAE">
            <w:pPr>
              <w:pStyle w:val="TableContents"/>
              <w:jc w:val="both"/>
              <w:rPr>
                <w:rFonts w:ascii="Arial Narrow" w:hAnsi="Arial Narrow"/>
                <w:sz w:val="20"/>
                <w:szCs w:val="20"/>
              </w:rPr>
            </w:pPr>
            <w:r>
              <w:rPr>
                <w:rFonts w:ascii="Arial Narrow" w:hAnsi="Arial Narrow"/>
                <w:sz w:val="20"/>
                <w:szCs w:val="20"/>
              </w:rPr>
              <w:t>− Ustawa z dnia 24 sierpnia 1991 r. o ochronie przeciwpożarowej (</w:t>
            </w:r>
            <w:r w:rsidR="005D69EF" w:rsidRPr="005D69EF">
              <w:rPr>
                <w:rFonts w:ascii="Arial Narrow" w:hAnsi="Arial Narrow"/>
                <w:sz w:val="20"/>
                <w:szCs w:val="20"/>
              </w:rPr>
              <w:t>Dz. U. z 2022 r. poz. 2057, z 2023 r. poz. 1088, 1560</w:t>
            </w:r>
            <w:r>
              <w:rPr>
                <w:rFonts w:ascii="Arial Narrow" w:hAnsi="Arial Narrow"/>
                <w:sz w:val="20"/>
                <w:szCs w:val="20"/>
              </w:rPr>
              <w:t>.)</w:t>
            </w:r>
          </w:p>
          <w:p w14:paraId="624AE8D8" w14:textId="4D9C8597" w:rsidR="0073138E" w:rsidRDefault="00D72DAE">
            <w:pPr>
              <w:pStyle w:val="TableContents"/>
              <w:jc w:val="both"/>
              <w:rPr>
                <w:rFonts w:ascii="Arial Narrow" w:hAnsi="Arial Narrow"/>
                <w:sz w:val="20"/>
                <w:szCs w:val="20"/>
              </w:rPr>
            </w:pPr>
            <w:r>
              <w:rPr>
                <w:rFonts w:ascii="Arial Narrow" w:hAnsi="Arial Narrow"/>
                <w:sz w:val="20"/>
                <w:szCs w:val="20"/>
              </w:rPr>
              <w:lastRenderedPageBreak/>
              <w:t>− Ustawa z dnia 27 kwietnia 2001 r. prawo ochrony środowiska (</w:t>
            </w:r>
            <w:r w:rsidR="005D69EF" w:rsidRPr="005D69EF">
              <w:rPr>
                <w:rFonts w:ascii="Arial Narrow" w:hAnsi="Arial Narrow"/>
                <w:sz w:val="20"/>
                <w:szCs w:val="20"/>
              </w:rPr>
              <w:t>Dz. U. z 2022 r. poz. 2556, 2687, z 2023 r. poz. 877, 1506</w:t>
            </w:r>
            <w:r>
              <w:rPr>
                <w:rFonts w:ascii="Arial Narrow" w:hAnsi="Arial Narrow"/>
                <w:sz w:val="20"/>
                <w:szCs w:val="20"/>
              </w:rPr>
              <w:t>.)</w:t>
            </w:r>
          </w:p>
          <w:p w14:paraId="6ED39955" w14:textId="32529FF3" w:rsidR="0073138E" w:rsidRDefault="00D72DAE">
            <w:pPr>
              <w:pStyle w:val="TableContents"/>
              <w:jc w:val="both"/>
              <w:rPr>
                <w:rFonts w:ascii="Arial Narrow" w:hAnsi="Arial Narrow"/>
                <w:sz w:val="20"/>
                <w:szCs w:val="20"/>
              </w:rPr>
            </w:pPr>
            <w:r>
              <w:rPr>
                <w:rFonts w:ascii="Arial Narrow" w:hAnsi="Arial Narrow"/>
                <w:sz w:val="20"/>
                <w:szCs w:val="20"/>
              </w:rPr>
              <w:t>− Ustawa z dnia 27 kwietnia 2001 r. o odpadach (</w:t>
            </w:r>
            <w:r w:rsidR="005D69EF" w:rsidRPr="005D69EF">
              <w:rPr>
                <w:rFonts w:ascii="Arial Narrow" w:hAnsi="Arial Narrow"/>
                <w:sz w:val="20"/>
                <w:szCs w:val="20"/>
              </w:rPr>
              <w:t>Dz. U. z 2023 r. poz. 1587,</w:t>
            </w:r>
            <w:r w:rsidR="00DB11F2">
              <w:rPr>
                <w:rFonts w:ascii="Arial Narrow" w:hAnsi="Arial Narrow"/>
                <w:sz w:val="20"/>
                <w:szCs w:val="20"/>
              </w:rPr>
              <w:t>ze zm)</w:t>
            </w:r>
            <w:r>
              <w:rPr>
                <w:rFonts w:ascii="Arial Narrow" w:hAnsi="Arial Narrow"/>
                <w:sz w:val="20"/>
                <w:szCs w:val="20"/>
              </w:rPr>
              <w:t>.)</w:t>
            </w:r>
          </w:p>
          <w:p w14:paraId="46AE3D2D" w14:textId="77777777" w:rsidR="0073138E" w:rsidRDefault="0073138E">
            <w:pPr>
              <w:pStyle w:val="TableContents"/>
              <w:jc w:val="both"/>
              <w:rPr>
                <w:rFonts w:ascii="Arial Narrow" w:hAnsi="Arial Narrow"/>
                <w:sz w:val="20"/>
                <w:szCs w:val="20"/>
              </w:rPr>
            </w:pPr>
          </w:p>
          <w:p w14:paraId="256DC562" w14:textId="77777777" w:rsidR="0073138E" w:rsidRDefault="00D72DAE">
            <w:pPr>
              <w:pStyle w:val="TableContents"/>
              <w:jc w:val="both"/>
              <w:rPr>
                <w:rFonts w:hint="eastAsia"/>
              </w:rPr>
            </w:pPr>
            <w:r>
              <w:rPr>
                <w:rFonts w:ascii="Arial Narrow" w:hAnsi="Arial Narrow"/>
                <w:b/>
                <w:bCs/>
                <w:sz w:val="20"/>
                <w:szCs w:val="20"/>
              </w:rPr>
              <w:t>• Rozporządzenia</w:t>
            </w:r>
          </w:p>
          <w:p w14:paraId="7F3A18DD"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Infrastruktury z dnia 12 kwietnia 2002 r. w sprawie warunków technicznych, jakim powinny odpowiadać budynki i ich usytuowanie (t.j. Dz. U. z 2019 r., poz. 1065 ze zm.) (Załącznik – Wykaz Polskich Norm powołanych w Rozporządzaniu)</w:t>
            </w:r>
          </w:p>
          <w:p w14:paraId="72D8D570"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Rozporządzeniem Ministra Rozwoju z dnia 11 września 2020 r. w sprawie szczegółowego zakresu i formy projektu budowlanego (Dz. U. z 2020 r., poz. 1609)</w:t>
            </w:r>
          </w:p>
          <w:p w14:paraId="3F46786D" w14:textId="4D2145EE" w:rsidR="00DB11F2" w:rsidRPr="00DB11F2" w:rsidRDefault="00D72DAE" w:rsidP="00DB11F2">
            <w:pPr>
              <w:pStyle w:val="TableContents"/>
              <w:jc w:val="both"/>
              <w:rPr>
                <w:rFonts w:ascii="Arial Narrow" w:hAnsi="Arial Narrow"/>
                <w:b/>
                <w:bCs/>
                <w:sz w:val="20"/>
                <w:szCs w:val="20"/>
              </w:rPr>
            </w:pPr>
            <w:r w:rsidRPr="009900A4">
              <w:rPr>
                <w:rFonts w:ascii="Arial Narrow" w:hAnsi="Arial Narrow"/>
                <w:sz w:val="20"/>
                <w:szCs w:val="20"/>
              </w:rPr>
              <w:t xml:space="preserve">− </w:t>
            </w:r>
            <w:r w:rsidR="00DB11F2" w:rsidRPr="009900A4">
              <w:rPr>
                <w:rFonts w:ascii="Arial Narrow" w:hAnsi="Arial Narrow"/>
                <w:b/>
                <w:bCs/>
                <w:sz w:val="20"/>
                <w:szCs w:val="20"/>
              </w:rPr>
              <w:t>Rozporządzenie Ministra Rozwoju i Technologii z dnia 20 grudnia 2021 r. w sprawie szczegółowego zakresu i formy dokumentacji projektowej, specyfikacji technicznych wykonania i odbioru robót budowlanych oraz programu funkcjonalno-użytkowego (Dz.U. 2021 poz</w:t>
            </w:r>
            <w:r w:rsidR="00DB11F2" w:rsidRPr="00DB11F2">
              <w:rPr>
                <w:rFonts w:ascii="Arial Narrow" w:hAnsi="Arial Narrow"/>
                <w:b/>
                <w:bCs/>
                <w:sz w:val="20"/>
                <w:szCs w:val="20"/>
              </w:rPr>
              <w:t>. 2454</w:t>
            </w:r>
            <w:r w:rsidR="00DB11F2">
              <w:rPr>
                <w:rFonts w:ascii="Arial Narrow" w:hAnsi="Arial Narrow"/>
                <w:b/>
                <w:bCs/>
                <w:sz w:val="20"/>
                <w:szCs w:val="20"/>
              </w:rPr>
              <w:t>)</w:t>
            </w:r>
          </w:p>
          <w:p w14:paraId="3AC0DD36" w14:textId="0D86BFB9" w:rsidR="00DB11F2" w:rsidRPr="00DB11F2" w:rsidRDefault="00DB11F2" w:rsidP="00DB11F2">
            <w:pPr>
              <w:pStyle w:val="TableContents"/>
              <w:jc w:val="both"/>
              <w:rPr>
                <w:rFonts w:ascii="Arial Narrow" w:hAnsi="Arial Narrow"/>
                <w:b/>
                <w:bCs/>
                <w:sz w:val="20"/>
                <w:szCs w:val="20"/>
              </w:rPr>
            </w:pPr>
          </w:p>
          <w:p w14:paraId="03810CF9" w14:textId="5D345AEE" w:rsidR="0073138E" w:rsidRDefault="00DB11F2">
            <w:pPr>
              <w:pStyle w:val="TableContents"/>
              <w:jc w:val="both"/>
              <w:rPr>
                <w:rFonts w:ascii="Arial Narrow" w:hAnsi="Arial Narrow"/>
                <w:sz w:val="20"/>
                <w:szCs w:val="20"/>
              </w:rPr>
            </w:pPr>
            <w:ins w:id="1" w:author="Praca" w:date="2023-09-19T10:27:00Z">
              <w:r>
                <w:rPr>
                  <w:rFonts w:ascii="Arial Narrow" w:hAnsi="Arial Narrow"/>
                  <w:sz w:val="20"/>
                  <w:szCs w:val="20"/>
                </w:rPr>
                <w:t>-</w:t>
              </w:r>
            </w:ins>
          </w:p>
          <w:p w14:paraId="19DB8C83" w14:textId="3E861A5E" w:rsidR="00DB11F2" w:rsidRPr="00664251" w:rsidRDefault="00DB11F2" w:rsidP="00664251">
            <w:pPr>
              <w:pStyle w:val="Nagwek1"/>
              <w:shd w:val="clear" w:color="auto" w:fill="FFFFFF"/>
              <w:spacing w:before="0" w:after="330"/>
              <w:rPr>
                <w:rFonts w:ascii="Helvetica" w:hAnsi="Helvetica"/>
                <w:b w:val="0"/>
                <w:bCs w:val="0"/>
                <w:color w:val="C00D35"/>
                <w:sz w:val="57"/>
                <w:szCs w:val="57"/>
              </w:rPr>
            </w:pPr>
            <w:r w:rsidRPr="00DB11F2">
              <w:rPr>
                <w:rFonts w:ascii="Arial Narrow" w:hAnsi="Arial Narrow"/>
                <w:sz w:val="20"/>
                <w:szCs w:val="20"/>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r w:rsidRPr="00664251">
              <w:rPr>
                <w:rFonts w:ascii="Arial Narrow" w:hAnsi="Arial Narrow"/>
                <w:sz w:val="20"/>
                <w:szCs w:val="20"/>
              </w:rPr>
              <w:t>Dz.U. 2021 poz. 2458)</w:t>
            </w:r>
          </w:p>
          <w:p w14:paraId="08DB5380" w14:textId="037FB344" w:rsidR="0073138E" w:rsidRDefault="00D72DAE">
            <w:pPr>
              <w:pStyle w:val="TableContents"/>
              <w:jc w:val="both"/>
              <w:rPr>
                <w:rFonts w:ascii="Arial Narrow" w:hAnsi="Arial Narrow"/>
                <w:sz w:val="20"/>
                <w:szCs w:val="20"/>
              </w:rPr>
            </w:pPr>
            <w:r>
              <w:rPr>
                <w:rFonts w:ascii="Arial Narrow" w:hAnsi="Arial Narrow"/>
                <w:sz w:val="20"/>
                <w:szCs w:val="20"/>
              </w:rPr>
              <w:t xml:space="preserve">(Dz.U. </w:t>
            </w:r>
            <w:ins w:id="2" w:author="Praca" w:date="2023-09-19T10:28:00Z">
              <w:r w:rsidR="00DB11F2">
                <w:rPr>
                  <w:rFonts w:ascii="Arial Narrow" w:hAnsi="Arial Narrow"/>
                  <w:sz w:val="20"/>
                  <w:szCs w:val="20"/>
                </w:rPr>
                <w:t>-</w:t>
              </w:r>
            </w:ins>
          </w:p>
          <w:p w14:paraId="611EFAF6"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Pracy i Polityki Socjalnej z dnia 26 września 1997 r. w sprawie ogólnych przepisów bezpieczeństwa i higieny pracy (t.j. Dz. U. 2003, nr 169, poz. 1650 ze zm.)</w:t>
            </w:r>
          </w:p>
          <w:p w14:paraId="7C8EA8AC"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Spraw Wewnętrznych i Administracji z dnia 7 czerwca 2010 r. w sprawie ochrony przeciwpożarowej budynków, innych obiektów budowlanych i terenów (Dz. U. 2010, nr 109, poz. 719 ze zm.)</w:t>
            </w:r>
          </w:p>
          <w:p w14:paraId="07E9D19D"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Spraw Wewnętrznych i Administracji z dnia 24 lipca 2009 r. w sprawie przeciwpożarowego zaopatrzenia w wodę oraz dróg pożarowych (Dz. U. 2009, nr 124, poz. 1030)</w:t>
            </w:r>
          </w:p>
          <w:p w14:paraId="301B22B7"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Spraw Wewnętrznych i Administracji z dnia 2 grudnia 2015 r. w sprawie uzgadniania projektu budowlanego pod względem ochrony przeciwpożarowej (Dz. U. 2015, poz. 2117)</w:t>
            </w:r>
          </w:p>
          <w:p w14:paraId="1C0FA68B"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Spraw Wewnętrznych i Administracji z dnia 20 czerwca 2007 r. w sprawie wykazu wyrobów służących zapewnieniu bezpieczeństwa publicznego lub ochronie zdrowia i życia oraz mienia, a także zasad wydawania dopuszczenia tych wyrobów do użytkowania (Dz. U. 2007, nr 143, poz. 1002 ze zm.)</w:t>
            </w:r>
          </w:p>
          <w:p w14:paraId="1F74D0BB"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Spraw Wewnętrznych z dnia 4 czerwca 2012 r. w sprawie pomieszczeń przeznaczonych dla osób zatrzymanych lub doprowadzonych w celu wytrzeźwienia, pokoi przejściowych, tymczasowych pomieszczeń przejściowych i policyjnych izb dziecka, regulaminu pobytu w tych pomieszczeniach, pokojach i izbach oraz sposobu postępowania z zapisami obrazu z tych pomieszczeń, pokoi i izb (Dz. U. z 2012 r., poz. 638 ze zm.)</w:t>
            </w:r>
          </w:p>
          <w:p w14:paraId="5F784C2E" w14:textId="1391509E" w:rsidR="0073138E" w:rsidRDefault="00D72DAE">
            <w:pPr>
              <w:pStyle w:val="TableContents"/>
              <w:jc w:val="both"/>
              <w:rPr>
                <w:rFonts w:ascii="Arial Narrow" w:hAnsi="Arial Narrow"/>
                <w:sz w:val="20"/>
                <w:szCs w:val="20"/>
              </w:rPr>
            </w:pPr>
            <w:r>
              <w:rPr>
                <w:rFonts w:ascii="Arial Narrow" w:hAnsi="Arial Narrow"/>
                <w:sz w:val="20"/>
                <w:szCs w:val="20"/>
              </w:rPr>
              <w:t>− Rozporządzenie Rady Ministrów z dnia 29 maja 2012 r. w sprawie środków bezpieczeństwa fizycznego stosowanych do zabezpieczania informacji niejawnyc</w:t>
            </w:r>
            <w:r w:rsidRPr="009900A4">
              <w:rPr>
                <w:rFonts w:ascii="Arial Narrow" w:hAnsi="Arial Narrow"/>
                <w:sz w:val="20"/>
                <w:szCs w:val="20"/>
              </w:rPr>
              <w:t>h (</w:t>
            </w:r>
            <w:hyperlink r:id="rId9" w:history="1">
              <w:r w:rsidR="00013EC9" w:rsidRPr="00664251">
                <w:rPr>
                  <w:rStyle w:val="Hipercze"/>
                  <w:rFonts w:ascii="Arial Narrow" w:hAnsi="Arial Narrow"/>
                  <w:color w:val="auto"/>
                  <w:sz w:val="20"/>
                  <w:szCs w:val="20"/>
                </w:rPr>
                <w:t>Dz.U. 2017 poz. 522</w:t>
              </w:r>
            </w:hyperlink>
          </w:p>
          <w:p w14:paraId="250F6E09"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Rady Ministrów z dnia 7 grudnia 2011 r. w sprawie organizacji i funkcjonowania kancelarii tajnych oraz sposobu i trybu przetwarzania informacji niejawnych (t.j. Dz. U. z 2017 r., poz. 1558 ze zm.)</w:t>
            </w:r>
          </w:p>
          <w:p w14:paraId="5BFD0345"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Środowiska z dnia 14 czerwca 2007 r. w sprawie dopuszczalnych poziomów hałasu w środowisku (t.j. Dz. U. z 2014 r., poz. 112 ze zm.)</w:t>
            </w:r>
          </w:p>
          <w:p w14:paraId="14734A28"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Rodziny, Pracy i Polityki Społecznej z dnia 12 czerwca 2018 r. w sprawie najwyższych dopuszczalnych stężeń i natężeń czynników szkodliwych dla zdrowia w środowisku pracy (t.j. Dz. U. z 2018 r., poz. 1286 ze zm.)</w:t>
            </w:r>
          </w:p>
          <w:p w14:paraId="25F09D13"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Zdrowia z dnia 2 lutego 2011 r. w sprawie badań i pomiarów czynników szkodliwych dla zdrowia w środowisku pracy (Dz. U. 2011, nr 33, poz. 166 ze zm.)</w:t>
            </w:r>
          </w:p>
          <w:p w14:paraId="1AC6B2C1"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Rady Ministrów z dnia 10 września 2019 r. w sprawie przedsięwzięć mogących znacząco oddziaływać na środowisko (Dz. U. z 2019 r., poz. 1839)</w:t>
            </w:r>
          </w:p>
          <w:p w14:paraId="53C44937"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Środowiska z dnia 27 sierpnia 2014 r. w sprawie rodzajów instalacji mogących powodować znaczne zanieczyszczenie poszczególnych elementów przyrodniczych albo środowiska jako całości (Dz. U. 2014, poz. 1169)</w:t>
            </w:r>
          </w:p>
        </w:tc>
      </w:tr>
    </w:tbl>
    <w:p w14:paraId="388FBDFB" w14:textId="77777777" w:rsidR="0073138E" w:rsidRDefault="0073138E">
      <w:pPr>
        <w:pStyle w:val="Standard"/>
        <w:spacing w:line="360" w:lineRule="auto"/>
        <w:jc w:val="both"/>
        <w:rPr>
          <w:rFonts w:ascii="Arial Narrow" w:hAnsi="Arial Narrow"/>
        </w:rPr>
      </w:pPr>
    </w:p>
    <w:p w14:paraId="7D781288" w14:textId="77777777" w:rsidR="0073138E" w:rsidRDefault="00D72DAE">
      <w:pPr>
        <w:pStyle w:val="INDEKSWM"/>
        <w:pageBreakBefore/>
        <w:numPr>
          <w:ilvl w:val="0"/>
          <w:numId w:val="2"/>
        </w:numPr>
      </w:pPr>
      <w:r>
        <w:lastRenderedPageBreak/>
        <w:t>Branżą sanitarna – wytyczne projektowe i realizacyjne</w:t>
      </w:r>
    </w:p>
    <w:p w14:paraId="026BEF22" w14:textId="77777777" w:rsidR="0073138E" w:rsidRDefault="00D72DAE">
      <w:pPr>
        <w:pStyle w:val="Standard"/>
        <w:spacing w:line="360" w:lineRule="auto"/>
        <w:ind w:left="850" w:hanging="57"/>
        <w:jc w:val="both"/>
        <w:rPr>
          <w:rFonts w:ascii="Arial Narrow" w:hAnsi="Arial Narrow"/>
        </w:rPr>
      </w:pPr>
      <w:r>
        <w:rPr>
          <w:rFonts w:ascii="Arial Narrow" w:hAnsi="Arial Narrow"/>
        </w:rPr>
        <w:t>Należy zaprojektować i wybudować (wykonać) po uzgodnieniu z Zamawiającym. Należy uwzględnić, że niżej przyjęte grubości warstwy termoizolacyjnej mogą ulec zwiększeniu – przegroda musi spełniać obowiązujące, określone w przepisach prawnych wartości współczynnika przenikania ciepła. Przyjęte warstwy i rozwiązania materiałowe wymagają weryfikacji przez projektantów branży architektonicznej, konstrukcyjnej i drogowej, przy uwzględnieniu wyników przeprowadzonych badań, ekspertyz, opinii, obliczeń, wymogów prawnych itp.</w:t>
      </w:r>
    </w:p>
    <w:tbl>
      <w:tblPr>
        <w:tblW w:w="8925" w:type="dxa"/>
        <w:tblInd w:w="726" w:type="dxa"/>
        <w:tblLayout w:type="fixed"/>
        <w:tblCellMar>
          <w:left w:w="10" w:type="dxa"/>
          <w:right w:w="10" w:type="dxa"/>
        </w:tblCellMar>
        <w:tblLook w:val="0000" w:firstRow="0" w:lastRow="0" w:firstColumn="0" w:lastColumn="0" w:noHBand="0" w:noVBand="0"/>
      </w:tblPr>
      <w:tblGrid>
        <w:gridCol w:w="1185"/>
        <w:gridCol w:w="7740"/>
      </w:tblGrid>
      <w:tr w:rsidR="0073138E" w14:paraId="7DD9E6F6" w14:textId="77777777">
        <w:tc>
          <w:tcPr>
            <w:tcW w:w="8925"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C1AB6B" w14:textId="77777777" w:rsidR="0073138E" w:rsidRDefault="00D72DAE">
            <w:pPr>
              <w:pStyle w:val="TableContents"/>
              <w:jc w:val="both"/>
              <w:rPr>
                <w:rFonts w:ascii="Arial Narrow" w:hAnsi="Arial Narrow"/>
                <w:b/>
                <w:bCs/>
              </w:rPr>
            </w:pPr>
            <w:r>
              <w:rPr>
                <w:rFonts w:ascii="Arial Narrow" w:hAnsi="Arial Narrow"/>
                <w:b/>
                <w:bCs/>
              </w:rPr>
              <w:t>OPIS PRAC i PROPONOWANYCH ROZWIĄZAŃ TECHNICZNYCH</w:t>
            </w:r>
          </w:p>
        </w:tc>
      </w:tr>
      <w:tr w:rsidR="0073138E" w14:paraId="41552F91"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2B7E59F5" w14:textId="77777777" w:rsidR="0073138E" w:rsidRDefault="00D72DAE">
            <w:pPr>
              <w:pStyle w:val="TableContents"/>
              <w:jc w:val="both"/>
              <w:rPr>
                <w:rFonts w:ascii="Arial Narrow" w:hAnsi="Arial Narrow"/>
                <w:sz w:val="20"/>
                <w:szCs w:val="20"/>
              </w:rPr>
            </w:pPr>
            <w:r>
              <w:rPr>
                <w:rFonts w:ascii="Arial Narrow" w:hAnsi="Arial Narrow"/>
                <w:sz w:val="20"/>
                <w:szCs w:val="20"/>
              </w:rPr>
              <w:t>Przyłącze wodociągowe</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4DE240" w14:textId="77777777" w:rsidR="0073138E" w:rsidRDefault="00D72DAE">
            <w:pPr>
              <w:pStyle w:val="TableContents"/>
              <w:jc w:val="both"/>
              <w:rPr>
                <w:rFonts w:ascii="Arial Narrow" w:hAnsi="Arial Narrow"/>
                <w:sz w:val="20"/>
                <w:szCs w:val="20"/>
              </w:rPr>
            </w:pPr>
            <w:r>
              <w:rPr>
                <w:rFonts w:ascii="Arial Narrow" w:hAnsi="Arial Narrow"/>
                <w:sz w:val="20"/>
                <w:szCs w:val="20"/>
              </w:rPr>
              <w:t>• należy uwzględnić zapotrzebowanie wody na cele przeciwpożarowe i użytkowe ,</w:t>
            </w:r>
          </w:p>
          <w:p w14:paraId="2BED675A" w14:textId="77777777" w:rsidR="0073138E" w:rsidRDefault="00D72DAE">
            <w:pPr>
              <w:pStyle w:val="TableContents"/>
              <w:jc w:val="both"/>
              <w:rPr>
                <w:rFonts w:ascii="Arial Narrow" w:hAnsi="Arial Narrow"/>
                <w:sz w:val="20"/>
                <w:szCs w:val="20"/>
              </w:rPr>
            </w:pPr>
            <w:r>
              <w:rPr>
                <w:rFonts w:ascii="Arial Narrow" w:hAnsi="Arial Narrow"/>
                <w:sz w:val="20"/>
                <w:szCs w:val="20"/>
              </w:rPr>
              <w:t>• należy uwzględnić w obliczeniach zapewnienie wymaganego ciśnienia dla instalacji hydrantowej</w:t>
            </w:r>
          </w:p>
          <w:p w14:paraId="4DA2A0B7" w14:textId="77777777" w:rsidR="0073138E" w:rsidRDefault="00D72DAE">
            <w:pPr>
              <w:pStyle w:val="TableContents"/>
              <w:jc w:val="both"/>
              <w:rPr>
                <w:rFonts w:ascii="Arial Narrow" w:hAnsi="Arial Narrow"/>
                <w:sz w:val="20"/>
                <w:szCs w:val="20"/>
              </w:rPr>
            </w:pPr>
            <w:r>
              <w:rPr>
                <w:rFonts w:ascii="Arial Narrow" w:hAnsi="Arial Narrow"/>
                <w:sz w:val="20"/>
                <w:szCs w:val="20"/>
              </w:rPr>
              <w:t>• należy uzyskać od gestora sieci informację o minimalnym ciśnieniu dyspozycyjnym w sieci wodociągowej</w:t>
            </w:r>
          </w:p>
          <w:p w14:paraId="72FC6F15" w14:textId="77777777" w:rsidR="0073138E" w:rsidRDefault="00D72DAE">
            <w:pPr>
              <w:pStyle w:val="TableContents"/>
              <w:jc w:val="both"/>
              <w:rPr>
                <w:rFonts w:ascii="Arial Narrow" w:hAnsi="Arial Narrow"/>
                <w:sz w:val="20"/>
                <w:szCs w:val="20"/>
              </w:rPr>
            </w:pPr>
            <w:r>
              <w:rPr>
                <w:rFonts w:ascii="Arial Narrow" w:hAnsi="Arial Narrow"/>
                <w:sz w:val="20"/>
                <w:szCs w:val="20"/>
              </w:rPr>
              <w:t>• należy uzyskać od gestora sieci wodociągowej informację o lokalizacji najbliższych hydrantów zewnętrznych w okolicy jednostki, w przypadku braku przewidzieć 1 hydrant zewnętrzny w wymaganej odległości od budynku lub ewentualnie na terenie</w:t>
            </w:r>
          </w:p>
          <w:p w14:paraId="593E7A54"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należy załączyć kompletny projekt przyłącza wodociągowego z obliczeniami  hydraulicznymi, profilami, rysunkami szczegółowymi np. zasuwy wodociągowej, lokalizacją zestawu wodomierzowego, studni, ew. hydrantu itp.  </w:t>
            </w:r>
          </w:p>
          <w:p w14:paraId="4CE7D28A" w14:textId="77777777" w:rsidR="0073138E" w:rsidRDefault="00D72DAE">
            <w:pPr>
              <w:pStyle w:val="TableContents"/>
              <w:jc w:val="both"/>
              <w:rPr>
                <w:rFonts w:ascii="Arial Narrow" w:hAnsi="Arial Narrow"/>
                <w:sz w:val="20"/>
                <w:szCs w:val="20"/>
              </w:rPr>
            </w:pPr>
            <w:r>
              <w:rPr>
                <w:rFonts w:ascii="Arial Narrow" w:hAnsi="Arial Narrow"/>
                <w:sz w:val="20"/>
                <w:szCs w:val="20"/>
              </w:rPr>
              <w:t>Przewody wodociągowe należy układać i uzbrajać zgodnie z normą BN-86/9192-02 i BN-85/9192-03 oraz wytycznymi producenta rur. Do odcięcia dopływu wody stosować zasuwę odcinającą z obudową teleskopową zasuw o głębokości zabudowy Rd = 1,30 – 1,80 m wraz ze skrzynką uliczną z żeliwa o parametrach zgodnych z warunkami przyłączenia do sieci wodociągowej oraz warunkami technicznymi. . Przewody przyłącza wodociągowego należy układać na podsypce piaskowej 10 cm, należy wykonać również obsypkę 30 cm ponad wierzch rury. Ok. 40 cm nad przewodem należy ułożyć taśmę ostrzegawczą koloru niebieskiego z drutem sygnalizacyjnym, połączonym z jednej strony na drążku przy zasuwie, a z drugiej przy zaworach przy wodomierzu.</w:t>
            </w:r>
          </w:p>
          <w:p w14:paraId="7484D2CB"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Przyłącze wodociągowe na całej długości pasa utwardzeń należy zabezpieczyć rurą osłonową. Po zakończeniu montażu przeprowadzić próbę ciśnieniową wg PN-81/B-10725, na ciśnienie 1,0 MPa. Po uzyskaniu pozytywnego wyniku z próby ciśnieniowej, rurociąg poddać płukaniu wodą wodociągową przez ok. 30 min. na maksymalny wydatek punktów czerpania wody. Dokonać dezynfekcji rurociągu podchlorynem sodu (50 mg Cl/dm3) w czasie 24 godzin. Po zakończeniu dezynfekcji rurociąg powtórnie wypełnić wodą i dokonać analizy bakteriologicznej.  </w:t>
            </w:r>
          </w:p>
          <w:p w14:paraId="2697ADB5"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W przypadku wystąpienia wody gruntowej w wykopie należy ją odpompować. Po zakończeniu prac montażowych, a przed zasypaniem, należy je geodezyjnie zinwentaryzować.  </w:t>
            </w:r>
          </w:p>
          <w:p w14:paraId="23EFCB41" w14:textId="77777777" w:rsidR="0073138E" w:rsidRDefault="00D72DAE">
            <w:pPr>
              <w:pStyle w:val="TableContents"/>
              <w:jc w:val="both"/>
              <w:rPr>
                <w:rFonts w:ascii="Arial Narrow" w:hAnsi="Arial Narrow"/>
                <w:sz w:val="20"/>
                <w:szCs w:val="20"/>
              </w:rPr>
            </w:pPr>
            <w:r>
              <w:rPr>
                <w:rFonts w:ascii="Arial Narrow" w:hAnsi="Arial Narrow"/>
                <w:sz w:val="20"/>
                <w:szCs w:val="20"/>
              </w:rPr>
              <w:t>Wymaga się również przeprowadzenia badań zagęszczenia gruntu.</w:t>
            </w:r>
          </w:p>
        </w:tc>
      </w:tr>
      <w:tr w:rsidR="0073138E" w14:paraId="3103DE0D"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7C0E94EE" w14:textId="77777777" w:rsidR="0073138E" w:rsidRDefault="00D72DAE">
            <w:pPr>
              <w:pStyle w:val="TableContents"/>
              <w:jc w:val="both"/>
              <w:rPr>
                <w:rFonts w:ascii="Arial Narrow" w:hAnsi="Arial Narrow"/>
                <w:sz w:val="20"/>
                <w:szCs w:val="20"/>
              </w:rPr>
            </w:pPr>
            <w:r>
              <w:rPr>
                <w:rFonts w:ascii="Arial Narrow" w:hAnsi="Arial Narrow"/>
                <w:sz w:val="20"/>
                <w:szCs w:val="20"/>
              </w:rPr>
              <w:t>Kanalizacja sanitarna</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7464B2" w14:textId="77777777" w:rsidR="0073138E" w:rsidRDefault="00D72DAE">
            <w:pPr>
              <w:pStyle w:val="TableContents"/>
              <w:jc w:val="both"/>
              <w:rPr>
                <w:rFonts w:ascii="Arial Narrow" w:hAnsi="Arial Narrow"/>
                <w:sz w:val="20"/>
                <w:szCs w:val="20"/>
              </w:rPr>
            </w:pPr>
            <w:r>
              <w:rPr>
                <w:rFonts w:ascii="Arial Narrow" w:hAnsi="Arial Narrow"/>
                <w:sz w:val="20"/>
                <w:szCs w:val="20"/>
              </w:rPr>
              <w:t>• należy załączyć kompletny projekt przyłącza kanalizacji sanitarnej z obliczeniem ilości ścieków, profilami, rysunkami szczegółowymi np. studni, itp.</w:t>
            </w:r>
          </w:p>
          <w:p w14:paraId="4A47F2C8" w14:textId="77777777" w:rsidR="0073138E" w:rsidRDefault="00D72DAE">
            <w:pPr>
              <w:pStyle w:val="TableContents"/>
              <w:jc w:val="both"/>
              <w:rPr>
                <w:rFonts w:ascii="Arial Narrow" w:hAnsi="Arial Narrow"/>
                <w:sz w:val="20"/>
                <w:szCs w:val="20"/>
              </w:rPr>
            </w:pPr>
            <w:r>
              <w:rPr>
                <w:rFonts w:ascii="Arial Narrow" w:hAnsi="Arial Narrow"/>
                <w:sz w:val="20"/>
                <w:szCs w:val="20"/>
              </w:rPr>
              <w:t>• zaprojektować szczelne szambo betonowe lub z tworzywa sztucznego zaspokajające potrzeby użytkowe świetlicy wiejskiej,</w:t>
            </w:r>
          </w:p>
          <w:p w14:paraId="4539AEA2" w14:textId="77777777" w:rsidR="0073138E" w:rsidRDefault="00D72DAE">
            <w:pPr>
              <w:pStyle w:val="TableContents"/>
              <w:jc w:val="both"/>
              <w:rPr>
                <w:rFonts w:ascii="Arial Narrow" w:hAnsi="Arial Narrow"/>
                <w:sz w:val="20"/>
                <w:szCs w:val="20"/>
              </w:rPr>
            </w:pPr>
            <w:r>
              <w:rPr>
                <w:rFonts w:ascii="Arial Narrow" w:hAnsi="Arial Narrow"/>
                <w:sz w:val="20"/>
                <w:szCs w:val="20"/>
              </w:rPr>
              <w:t>Sieci analizacji sanitarnej zewnętrznej wykonać z rury grubościennej PVC-U SN-8 litej w przekroju. Kanalizację układać na podsypce piaskowej grubości 20 cm z obsypką 30 cm ponad górną krawędź rury. Wykopy mechaniczne. W miejscach spodziewanych skrzyżowań z uzbrojeniem podziemnym wykopy ręczne. Wykonane wykopy oznaczyć przez ustawienie zapór pomalowanych w jaskrawe kolory. Należy zwrócić szczególną uwagę na prawidłowe zabezpieczenie i oznakowanych wykopów. Grunt w wykopach</w:t>
            </w:r>
          </w:p>
          <w:p w14:paraId="50ED5DBC" w14:textId="77777777" w:rsidR="0073138E" w:rsidRDefault="00D72DAE">
            <w:pPr>
              <w:pStyle w:val="TableContents"/>
              <w:jc w:val="both"/>
              <w:rPr>
                <w:rFonts w:ascii="Arial Narrow" w:hAnsi="Arial Narrow"/>
                <w:sz w:val="20"/>
                <w:szCs w:val="20"/>
              </w:rPr>
            </w:pPr>
            <w:r>
              <w:rPr>
                <w:rFonts w:ascii="Arial Narrow" w:hAnsi="Arial Narrow"/>
                <w:sz w:val="20"/>
                <w:szCs w:val="20"/>
              </w:rPr>
              <w:t>biegnących pod drogami dojazdowymi i parkingami wymieniać na piasek i żwir z zagęszczeniem minimum 0,95 Proctora.</w:t>
            </w:r>
          </w:p>
          <w:p w14:paraId="3D31C9D1" w14:textId="77777777" w:rsidR="0073138E" w:rsidRDefault="00D72DAE">
            <w:pPr>
              <w:pStyle w:val="TableContents"/>
              <w:jc w:val="both"/>
              <w:rPr>
                <w:rFonts w:ascii="Arial Narrow" w:hAnsi="Arial Narrow"/>
                <w:sz w:val="20"/>
                <w:szCs w:val="20"/>
              </w:rPr>
            </w:pPr>
            <w:r>
              <w:rPr>
                <w:rFonts w:ascii="Arial Narrow" w:hAnsi="Arial Narrow"/>
                <w:sz w:val="20"/>
                <w:szCs w:val="20"/>
              </w:rPr>
              <w:t>Studzienki kanalizacyjne wykonać jako betonowe Ø 1000 mm lub tworzywowe prefabrykowane Ø 400 – 600 mm zwieńczone włazami żeliwnymi:</w:t>
            </w:r>
          </w:p>
          <w:p w14:paraId="3A182C92" w14:textId="77777777" w:rsidR="0073138E" w:rsidRDefault="00D72DAE">
            <w:pPr>
              <w:pStyle w:val="TableContents"/>
              <w:jc w:val="both"/>
              <w:rPr>
                <w:rFonts w:ascii="Arial Narrow" w:hAnsi="Arial Narrow"/>
                <w:sz w:val="20"/>
                <w:szCs w:val="20"/>
              </w:rPr>
            </w:pPr>
            <w:r>
              <w:rPr>
                <w:rFonts w:ascii="Arial Narrow" w:hAnsi="Arial Narrow"/>
                <w:sz w:val="20"/>
                <w:szCs w:val="20"/>
              </w:rPr>
              <w:t>− dla terenów zielonych klasy A-15</w:t>
            </w:r>
          </w:p>
          <w:p w14:paraId="4C72A81E" w14:textId="77777777" w:rsidR="0073138E" w:rsidRDefault="00D72DAE">
            <w:pPr>
              <w:pStyle w:val="TableContents"/>
              <w:jc w:val="both"/>
              <w:rPr>
                <w:rFonts w:ascii="Arial Narrow" w:hAnsi="Arial Narrow"/>
                <w:sz w:val="20"/>
                <w:szCs w:val="20"/>
              </w:rPr>
            </w:pPr>
            <w:r>
              <w:rPr>
                <w:rFonts w:ascii="Arial Narrow" w:hAnsi="Arial Narrow"/>
                <w:sz w:val="20"/>
                <w:szCs w:val="20"/>
              </w:rPr>
              <w:t>− dla dróg dojazdowych i parkingów D400</w:t>
            </w:r>
          </w:p>
          <w:p w14:paraId="65A860E3"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Do regulacji wysokości osadzenia włazu stosować prefabrykowane pierścienie dystansowe. W studniach stosować stopnie złazowe kanałowe (klamry), spełniające wymogi normy DIN 1212E, zabezpieczone przed poślizgiem, rozmieszczone w pionie co 25 – 30 cm, w układzie drabinkowym, w odległości 15 cm od ściany studzienki. Pod włazem (ok. 10 cm), należy montować tzw. poręcz chwytną z pręta stalowego ocynkowanego, o średnicy Ø 30 mm – w odległości 7 cm od ściany. W miejscach przejść rurociągów przez przegrody konstrukcyjne budynku oraz ściany studni zamontować ochronne przejścia szczelne właściwe </w:t>
            </w:r>
            <w:r>
              <w:rPr>
                <w:rFonts w:ascii="Arial Narrow" w:hAnsi="Arial Narrow"/>
                <w:sz w:val="20"/>
                <w:szCs w:val="20"/>
              </w:rPr>
              <w:lastRenderedPageBreak/>
              <w:t>dla zastosowanego typu rur oraz materiału i grubości ścian studni.</w:t>
            </w:r>
          </w:p>
          <w:p w14:paraId="0799C414" w14:textId="77777777" w:rsidR="0073138E" w:rsidRDefault="00D72DAE">
            <w:pPr>
              <w:pStyle w:val="TableContents"/>
              <w:jc w:val="both"/>
              <w:rPr>
                <w:rFonts w:ascii="Arial Narrow" w:hAnsi="Arial Narrow"/>
                <w:sz w:val="20"/>
                <w:szCs w:val="20"/>
              </w:rPr>
            </w:pPr>
            <w:r>
              <w:rPr>
                <w:rFonts w:ascii="Arial Narrow" w:hAnsi="Arial Narrow"/>
                <w:sz w:val="20"/>
                <w:szCs w:val="20"/>
              </w:rPr>
              <w:t>Przyłącza kanalizacyjne należy wykonać zgodnie z uzyskanymi warunkami przyłączeniowymi od gestora sieci. W przypadku konieczności wykonania drenażu opaskowego prace montażowe należy wykonywać zgodnie z instrukcjami, wytycznymi i warunkami technicznymi producentów i dostawców materiałów budowlano-instalacyjnych, zaakceptowanych przez Inspektora branży sanitarnej.</w:t>
            </w:r>
          </w:p>
        </w:tc>
      </w:tr>
      <w:tr w:rsidR="0073138E" w14:paraId="3C3B6AE2"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7C6A67B2" w14:textId="77777777" w:rsidR="0073138E" w:rsidRDefault="00D72DAE">
            <w:pPr>
              <w:pStyle w:val="TableContents"/>
              <w:jc w:val="both"/>
              <w:rPr>
                <w:rFonts w:ascii="Arial Narrow" w:hAnsi="Arial Narrow"/>
                <w:sz w:val="20"/>
                <w:szCs w:val="20"/>
              </w:rPr>
            </w:pPr>
            <w:r>
              <w:rPr>
                <w:rFonts w:ascii="Arial Narrow" w:hAnsi="Arial Narrow"/>
                <w:sz w:val="20"/>
                <w:szCs w:val="20"/>
              </w:rPr>
              <w:t>Kanalizacja deszczowa</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1902BD" w14:textId="77777777" w:rsidR="0073138E" w:rsidRDefault="00D72DAE">
            <w:pPr>
              <w:pStyle w:val="TableContents"/>
              <w:jc w:val="both"/>
              <w:rPr>
                <w:rFonts w:ascii="Arial Narrow" w:hAnsi="Arial Narrow"/>
                <w:sz w:val="20"/>
                <w:szCs w:val="20"/>
              </w:rPr>
            </w:pPr>
            <w:r>
              <w:rPr>
                <w:rFonts w:ascii="Arial Narrow" w:hAnsi="Arial Narrow"/>
                <w:sz w:val="20"/>
                <w:szCs w:val="20"/>
              </w:rPr>
              <w:t>• po wykonaniu badań gruntowych należy ocenić konieczność wykonania drenażu opaskowego wokół budynku, ewentualnie zaprojektować drenaż odwadniający, w miarę możliwości z odpływem grawitacyjnym (bez pompowni)</w:t>
            </w:r>
          </w:p>
          <w:p w14:paraId="6F8AD5DD" w14:textId="77777777" w:rsidR="0073138E" w:rsidRDefault="00D72DAE">
            <w:pPr>
              <w:pStyle w:val="TableContents"/>
              <w:jc w:val="both"/>
              <w:rPr>
                <w:rFonts w:ascii="Arial Narrow" w:hAnsi="Arial Narrow"/>
                <w:sz w:val="20"/>
                <w:szCs w:val="20"/>
              </w:rPr>
            </w:pPr>
            <w:r>
              <w:rPr>
                <w:rFonts w:ascii="Arial Narrow" w:hAnsi="Arial Narrow"/>
                <w:sz w:val="20"/>
                <w:szCs w:val="20"/>
              </w:rPr>
              <w:t>• należy zaprojektować odwodnienie terenów utwardzonych oraz dachów budynków – z uwzględnieniem możliwości odbiorczych</w:t>
            </w:r>
          </w:p>
        </w:tc>
      </w:tr>
      <w:tr w:rsidR="0073138E" w14:paraId="405BDD59"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4E8033A5" w14:textId="77777777" w:rsidR="0073138E" w:rsidRDefault="00D72DAE">
            <w:pPr>
              <w:pStyle w:val="TableContents"/>
              <w:jc w:val="both"/>
              <w:rPr>
                <w:rFonts w:ascii="Arial Narrow" w:hAnsi="Arial Narrow"/>
                <w:sz w:val="20"/>
                <w:szCs w:val="20"/>
              </w:rPr>
            </w:pPr>
            <w:r>
              <w:rPr>
                <w:rFonts w:ascii="Arial Narrow" w:hAnsi="Arial Narrow"/>
                <w:sz w:val="20"/>
                <w:szCs w:val="20"/>
              </w:rPr>
              <w:t>Instalacje zewnętrzne</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74A2F16" w14:textId="77777777" w:rsidR="0073138E" w:rsidRDefault="00D72DAE">
            <w:pPr>
              <w:pStyle w:val="TableContents"/>
              <w:jc w:val="both"/>
              <w:rPr>
                <w:rFonts w:ascii="Arial Narrow" w:hAnsi="Arial Narrow"/>
                <w:sz w:val="20"/>
                <w:szCs w:val="20"/>
              </w:rPr>
            </w:pPr>
            <w:r>
              <w:rPr>
                <w:rFonts w:ascii="Arial Narrow" w:hAnsi="Arial Narrow"/>
                <w:sz w:val="20"/>
                <w:szCs w:val="20"/>
              </w:rPr>
              <w:t>• należy zaprojektować nowe instalacje zewnętrzne</w:t>
            </w:r>
          </w:p>
          <w:p w14:paraId="63FD3947" w14:textId="77777777" w:rsidR="0073138E" w:rsidRDefault="00D72DAE">
            <w:pPr>
              <w:pStyle w:val="TableContents"/>
              <w:jc w:val="both"/>
              <w:rPr>
                <w:rFonts w:ascii="Arial Narrow" w:hAnsi="Arial Narrow"/>
                <w:sz w:val="20"/>
                <w:szCs w:val="20"/>
              </w:rPr>
            </w:pPr>
            <w:r>
              <w:rPr>
                <w:rFonts w:ascii="Arial Narrow" w:hAnsi="Arial Narrow"/>
                <w:sz w:val="20"/>
                <w:szCs w:val="20"/>
              </w:rPr>
              <w:t>• należy zaprojektować instalację pompy ciepła (powietrze – woda)</w:t>
            </w:r>
          </w:p>
          <w:p w14:paraId="048B5447" w14:textId="77777777" w:rsidR="0073138E" w:rsidRDefault="00D72DAE">
            <w:pPr>
              <w:pStyle w:val="TableContents"/>
              <w:jc w:val="both"/>
              <w:rPr>
                <w:rFonts w:ascii="Arial Narrow" w:hAnsi="Arial Narrow"/>
                <w:sz w:val="20"/>
                <w:szCs w:val="20"/>
              </w:rPr>
            </w:pPr>
            <w:r>
              <w:rPr>
                <w:rFonts w:ascii="Arial Narrow" w:hAnsi="Arial Narrow"/>
                <w:sz w:val="20"/>
                <w:szCs w:val="20"/>
              </w:rPr>
              <w:t>Przewiduje się projekt powietrznej pompy ciepła wraz z nową instalacją c.o.. i cwu, wykorzystując alternatywne źródła ciepła. Instalacja będzie miała za zadanie zaspokojenie potrzeb centralnego ogrzewania ciepłej wody użytkowej .  Urządzenie należy ustawić na podeście / fundamencie betonowym oraz cokole stalowym. Przejście przez przegrodę rurociągów należy wykonać jako elastyczne, np. wąż zbrojony i zaizolować otuliną uniemożliwiającą skraplanie na powierzchni przewodów (chlorokauczukiem). Przekazywanie ciepła będzie się odbywać do zbiornika buforowego poprzez płytowe wymienniki ciepła. Bufor, wymienniki ciepła, zasobnik c.w.u., sekcję rozdzielaczy oraz cały osprzęt systemu należy zamontować w pomieszczeniu technicznym – pompy ciepła zlokalizowanym zgodnie z koncepcją. W przypadku projektowania i montażu szeregu pomp należy zastosować układ równoległy umożliwiający niezakłóconą pracę nawet w przypadku awarii jednego z urządzeń. Odpływ kondensatu odprowadzić do najbliższej instalacji kanalizacji sanitarnej. Rurę odprowadzającą kondensat należy zaizolować.</w:t>
            </w:r>
          </w:p>
          <w:p w14:paraId="702CE874" w14:textId="77777777" w:rsidR="0073138E" w:rsidRDefault="00D72DAE">
            <w:pPr>
              <w:pStyle w:val="TableContents"/>
              <w:jc w:val="both"/>
              <w:rPr>
                <w:rFonts w:ascii="Arial Narrow" w:hAnsi="Arial Narrow"/>
                <w:sz w:val="20"/>
                <w:szCs w:val="20"/>
              </w:rPr>
            </w:pPr>
            <w:r>
              <w:rPr>
                <w:rFonts w:ascii="Arial Narrow" w:hAnsi="Arial Narrow"/>
                <w:sz w:val="20"/>
                <w:szCs w:val="20"/>
              </w:rPr>
              <w:t>Urządzenia powinno posiadać atest PZH, klasę energetyczną min A+, zgodne z dyrektywą ErP.</w:t>
            </w:r>
          </w:p>
          <w:p w14:paraId="05DEA0FB" w14:textId="77777777" w:rsidR="0073138E" w:rsidRDefault="00D72DAE">
            <w:pPr>
              <w:pStyle w:val="TableContents"/>
              <w:jc w:val="both"/>
              <w:rPr>
                <w:rFonts w:ascii="Arial Narrow" w:hAnsi="Arial Narrow"/>
                <w:sz w:val="20"/>
                <w:szCs w:val="20"/>
              </w:rPr>
            </w:pPr>
            <w:r>
              <w:rPr>
                <w:rFonts w:ascii="Arial Narrow" w:hAnsi="Arial Narrow"/>
                <w:sz w:val="20"/>
                <w:szCs w:val="20"/>
              </w:rPr>
              <w:t>Pompę ciepła należy wyposażyć w układ automatyki zapewniający funkcję:</w:t>
            </w:r>
          </w:p>
          <w:p w14:paraId="48D273F5" w14:textId="77777777" w:rsidR="0073138E" w:rsidRDefault="00D72DAE">
            <w:pPr>
              <w:pStyle w:val="TableContents"/>
              <w:jc w:val="both"/>
              <w:rPr>
                <w:rFonts w:ascii="Arial Narrow" w:hAnsi="Arial Narrow"/>
                <w:sz w:val="20"/>
                <w:szCs w:val="20"/>
              </w:rPr>
            </w:pPr>
            <w:r>
              <w:rPr>
                <w:rFonts w:ascii="Arial Narrow" w:hAnsi="Arial Narrow"/>
                <w:sz w:val="20"/>
                <w:szCs w:val="20"/>
              </w:rPr>
              <w:t>− odczytu wszystkich parametrów na ekranie sterownika</w:t>
            </w:r>
          </w:p>
          <w:p w14:paraId="4CB74F60" w14:textId="77777777" w:rsidR="0073138E" w:rsidRDefault="00D72DAE">
            <w:pPr>
              <w:pStyle w:val="TableContents"/>
              <w:jc w:val="both"/>
              <w:rPr>
                <w:rFonts w:ascii="Arial Narrow" w:hAnsi="Arial Narrow"/>
                <w:sz w:val="20"/>
                <w:szCs w:val="20"/>
              </w:rPr>
            </w:pPr>
            <w:r>
              <w:rPr>
                <w:rFonts w:ascii="Arial Narrow" w:hAnsi="Arial Narrow"/>
                <w:sz w:val="20"/>
                <w:szCs w:val="20"/>
              </w:rPr>
              <w:t>− regulacji pogodowej</w:t>
            </w:r>
          </w:p>
          <w:p w14:paraId="2F6CF9C1" w14:textId="77777777" w:rsidR="0073138E" w:rsidRDefault="00D72DAE">
            <w:pPr>
              <w:pStyle w:val="TableContents"/>
              <w:jc w:val="both"/>
              <w:rPr>
                <w:rFonts w:ascii="Arial Narrow" w:hAnsi="Arial Narrow"/>
                <w:sz w:val="20"/>
                <w:szCs w:val="20"/>
              </w:rPr>
            </w:pPr>
            <w:r>
              <w:rPr>
                <w:rFonts w:ascii="Arial Narrow" w:hAnsi="Arial Narrow"/>
                <w:sz w:val="20"/>
                <w:szCs w:val="20"/>
              </w:rPr>
              <w:t>− sterowania czasowym dla obiegów</w:t>
            </w:r>
          </w:p>
          <w:p w14:paraId="02B63FD4" w14:textId="77777777" w:rsidR="0073138E" w:rsidRDefault="00D72DAE">
            <w:pPr>
              <w:pStyle w:val="TableContents"/>
              <w:jc w:val="both"/>
              <w:rPr>
                <w:rFonts w:ascii="Arial Narrow" w:hAnsi="Arial Narrow"/>
                <w:sz w:val="20"/>
                <w:szCs w:val="20"/>
              </w:rPr>
            </w:pPr>
            <w:r>
              <w:rPr>
                <w:rFonts w:ascii="Arial Narrow" w:hAnsi="Arial Narrow"/>
                <w:sz w:val="20"/>
                <w:szCs w:val="20"/>
              </w:rPr>
              <w:t>− automatycznego okresowego wygrzewu antybakteryjnego</w:t>
            </w:r>
          </w:p>
          <w:p w14:paraId="24BB4BE9"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możliwość sterowania dodatkowym źródłem ciepła np. grzałką elektryczną Instalację należy zabezpieczyć zaworami bezpieczeństwa, naczyniem wzbiorczym przeponowym oraz zaworami zwrotnymi dobranymi przez projektanta.  </w:t>
            </w:r>
          </w:p>
        </w:tc>
      </w:tr>
      <w:tr w:rsidR="0073138E" w14:paraId="07F2A0F8"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1F47768D" w14:textId="77777777" w:rsidR="0073138E" w:rsidRDefault="00D72DAE">
            <w:pPr>
              <w:pStyle w:val="TableContents"/>
              <w:jc w:val="both"/>
              <w:rPr>
                <w:rFonts w:ascii="Arial Narrow" w:hAnsi="Arial Narrow"/>
                <w:sz w:val="20"/>
                <w:szCs w:val="20"/>
              </w:rPr>
            </w:pPr>
            <w:r>
              <w:rPr>
                <w:rFonts w:ascii="Arial Narrow" w:hAnsi="Arial Narrow"/>
                <w:sz w:val="20"/>
                <w:szCs w:val="20"/>
              </w:rPr>
              <w:t>Instalacje wewnętrzne</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9BC330" w14:textId="77777777" w:rsidR="0073138E" w:rsidRDefault="00D72DAE">
            <w:pPr>
              <w:pStyle w:val="TableContents"/>
              <w:jc w:val="both"/>
              <w:rPr>
                <w:rFonts w:ascii="Arial Narrow" w:hAnsi="Arial Narrow"/>
                <w:sz w:val="20"/>
                <w:szCs w:val="20"/>
              </w:rPr>
            </w:pPr>
            <w:r>
              <w:rPr>
                <w:rFonts w:ascii="Arial Narrow" w:hAnsi="Arial Narrow"/>
                <w:sz w:val="20"/>
                <w:szCs w:val="20"/>
              </w:rPr>
              <w:t>• należy zaprojektować instalacje wewnętrzne w budynkach:</w:t>
            </w:r>
          </w:p>
          <w:p w14:paraId="599BB23F" w14:textId="77777777" w:rsidR="0073138E" w:rsidRDefault="00D72DAE">
            <w:pPr>
              <w:pStyle w:val="TableContents"/>
              <w:jc w:val="both"/>
              <w:rPr>
                <w:rFonts w:ascii="Arial Narrow" w:hAnsi="Arial Narrow"/>
                <w:sz w:val="20"/>
                <w:szCs w:val="20"/>
              </w:rPr>
            </w:pPr>
            <w:r>
              <w:rPr>
                <w:rFonts w:ascii="Arial Narrow" w:hAnsi="Arial Narrow"/>
                <w:sz w:val="20"/>
                <w:szCs w:val="20"/>
              </w:rPr>
              <w:t>wodociągową, kanalizacyjną, centralnego ogrzewania, wentylacji klimatyzacji i jeżeli będzie wymagana – hydrantową,</w:t>
            </w:r>
          </w:p>
          <w:p w14:paraId="4512025D" w14:textId="77777777" w:rsidR="0073138E" w:rsidRDefault="00D72DAE">
            <w:pPr>
              <w:pStyle w:val="TableContents"/>
              <w:jc w:val="both"/>
              <w:rPr>
                <w:rFonts w:ascii="Arial Narrow" w:hAnsi="Arial Narrow"/>
                <w:sz w:val="20"/>
                <w:szCs w:val="20"/>
              </w:rPr>
            </w:pPr>
            <w:r>
              <w:rPr>
                <w:rFonts w:ascii="Arial Narrow" w:hAnsi="Arial Narrow"/>
                <w:sz w:val="20"/>
                <w:szCs w:val="20"/>
              </w:rPr>
              <w:t>• należy przewidzieć źródła ogrzewania; Zamawiający zakłada wykorzystanie powietrznych pomp ciepła; Projektant winien przedstawić analizę możliwości racjonalnego wykorzystania wysokoefektywnych systemów alternatywnych zaopatrzenia w energię i ciepło, zgodnie z § 11, ust. 2. Pkt 12 obowiązującego „Rozporządzenia Ministra Transportu, Budownictwa i Gospodarki Morskiej z dnia 25 kwietnia 2012 r. w sprawie szczegółowego zakresu i formy projektu budowlanego”</w:t>
            </w:r>
          </w:p>
          <w:p w14:paraId="5EF17DB4" w14:textId="77777777" w:rsidR="0073138E" w:rsidRDefault="00D72DAE">
            <w:pPr>
              <w:pStyle w:val="TableContents"/>
              <w:jc w:val="both"/>
              <w:rPr>
                <w:rFonts w:ascii="Arial Narrow" w:hAnsi="Arial Narrow"/>
                <w:sz w:val="20"/>
                <w:szCs w:val="20"/>
              </w:rPr>
            </w:pPr>
            <w:r>
              <w:rPr>
                <w:rFonts w:ascii="Arial Narrow" w:hAnsi="Arial Narrow"/>
                <w:sz w:val="20"/>
                <w:szCs w:val="20"/>
              </w:rPr>
              <w:t>• w pomieszczeniu ogólnodostępnych należy przewidzieć zabezpieczenie głowic termostatycznych grzejników, w pomieszczeniach rozdzielni należy zastosować grzejniki płytowe higieniczne.</w:t>
            </w:r>
          </w:p>
          <w:p w14:paraId="71704D03" w14:textId="77777777" w:rsidR="0073138E" w:rsidRDefault="00D72DAE">
            <w:pPr>
              <w:pStyle w:val="TableContents"/>
              <w:jc w:val="both"/>
              <w:rPr>
                <w:rFonts w:ascii="Arial Narrow" w:hAnsi="Arial Narrow"/>
                <w:sz w:val="20"/>
                <w:szCs w:val="20"/>
              </w:rPr>
            </w:pPr>
            <w:r>
              <w:rPr>
                <w:rFonts w:ascii="Arial Narrow" w:hAnsi="Arial Narrow"/>
                <w:sz w:val="20"/>
                <w:szCs w:val="20"/>
              </w:rPr>
              <w:t>• w sanitariatach należy przewidzieć grzejniki łazienkowe</w:t>
            </w:r>
          </w:p>
          <w:p w14:paraId="7C475822" w14:textId="31F281C0" w:rsidR="0073138E" w:rsidRDefault="00D72DAE">
            <w:pPr>
              <w:pStyle w:val="TableContents"/>
              <w:jc w:val="both"/>
              <w:rPr>
                <w:rFonts w:ascii="Arial Narrow" w:hAnsi="Arial Narrow"/>
                <w:sz w:val="20"/>
                <w:szCs w:val="20"/>
              </w:rPr>
            </w:pPr>
            <w:r>
              <w:rPr>
                <w:rFonts w:ascii="Arial Narrow" w:hAnsi="Arial Narrow"/>
                <w:sz w:val="20"/>
                <w:szCs w:val="20"/>
              </w:rPr>
              <w:t>• w pomieszczeniu sali głównej nad wejściem należy zastosować kurtynę powietrzną, oraz klimatyzatory</w:t>
            </w:r>
            <w:ins w:id="3" w:author="Praca" w:date="2023-09-19T10:56:00Z">
              <w:r w:rsidR="00DE6519">
                <w:rPr>
                  <w:rFonts w:ascii="Arial Narrow" w:hAnsi="Arial Narrow"/>
                  <w:sz w:val="20"/>
                  <w:szCs w:val="20"/>
                </w:rPr>
                <w:t xml:space="preserve"> </w:t>
              </w:r>
            </w:ins>
            <w:r>
              <w:rPr>
                <w:rFonts w:ascii="Arial Narrow" w:hAnsi="Arial Narrow"/>
                <w:sz w:val="20"/>
                <w:szCs w:val="20"/>
              </w:rPr>
              <w:t>z funkcją osuszania i ogrzewania.</w:t>
            </w:r>
          </w:p>
          <w:p w14:paraId="580D0DDB" w14:textId="77777777" w:rsidR="0073138E" w:rsidRDefault="00D72DAE">
            <w:pPr>
              <w:pStyle w:val="TableContents"/>
              <w:jc w:val="both"/>
              <w:rPr>
                <w:rFonts w:ascii="Arial Narrow" w:hAnsi="Arial Narrow"/>
                <w:sz w:val="20"/>
                <w:szCs w:val="20"/>
              </w:rPr>
            </w:pPr>
            <w:r>
              <w:rPr>
                <w:rFonts w:ascii="Arial Narrow" w:hAnsi="Arial Narrow"/>
                <w:sz w:val="20"/>
                <w:szCs w:val="20"/>
              </w:rPr>
              <w:t>• w projekcie należy ująć wyposażenie dla pomieszczeń sanitarnych, np. dozowniki z mydłem, suszarki do rak, uchwyty na papier, szczotki, pochwyty dla niepełnosprawnych itp.</w:t>
            </w:r>
          </w:p>
          <w:p w14:paraId="07D96DFE" w14:textId="77777777" w:rsidR="0073138E" w:rsidRDefault="00D72DAE">
            <w:pPr>
              <w:pStyle w:val="TableContents"/>
              <w:jc w:val="both"/>
              <w:rPr>
                <w:rFonts w:ascii="Arial Narrow" w:hAnsi="Arial Narrow"/>
                <w:sz w:val="20"/>
                <w:szCs w:val="20"/>
              </w:rPr>
            </w:pPr>
            <w:r>
              <w:rPr>
                <w:rFonts w:ascii="Arial Narrow" w:hAnsi="Arial Narrow"/>
                <w:sz w:val="20"/>
                <w:szCs w:val="20"/>
              </w:rPr>
              <w:t>• w pomieszczeniach socjalnych należy zaprojektować zlewy dwukomorowe oraz umywalki</w:t>
            </w:r>
          </w:p>
          <w:p w14:paraId="3B5D5E2C" w14:textId="77777777" w:rsidR="0073138E" w:rsidRDefault="00D72DAE">
            <w:pPr>
              <w:pStyle w:val="TableContents"/>
              <w:jc w:val="both"/>
              <w:rPr>
                <w:rFonts w:ascii="Arial Narrow" w:hAnsi="Arial Narrow"/>
                <w:sz w:val="20"/>
                <w:szCs w:val="20"/>
              </w:rPr>
            </w:pPr>
            <w:r>
              <w:rPr>
                <w:rFonts w:ascii="Arial Narrow" w:hAnsi="Arial Narrow"/>
                <w:sz w:val="20"/>
                <w:szCs w:val="20"/>
              </w:rPr>
              <w:t>• należy przewidzieć mrozoodporny zawór czerpalny na potrzeby podlewania zieleni</w:t>
            </w:r>
          </w:p>
        </w:tc>
      </w:tr>
      <w:tr w:rsidR="0073138E" w14:paraId="275AAE29"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0215FB8D" w14:textId="77777777" w:rsidR="0073138E" w:rsidRDefault="00D72DAE">
            <w:pPr>
              <w:pStyle w:val="TableContents"/>
              <w:jc w:val="both"/>
              <w:rPr>
                <w:rFonts w:ascii="Arial Narrow" w:hAnsi="Arial Narrow"/>
                <w:sz w:val="20"/>
                <w:szCs w:val="20"/>
              </w:rPr>
            </w:pPr>
            <w:r>
              <w:rPr>
                <w:rFonts w:ascii="Arial Narrow" w:hAnsi="Arial Narrow"/>
                <w:sz w:val="20"/>
                <w:szCs w:val="20"/>
              </w:rPr>
              <w:t>Instalacja wodociągowa</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5FFF34" w14:textId="77777777" w:rsidR="0073138E" w:rsidRDefault="00D72DAE">
            <w:pPr>
              <w:pStyle w:val="TableContents"/>
              <w:jc w:val="both"/>
              <w:rPr>
                <w:rFonts w:ascii="Arial Narrow" w:hAnsi="Arial Narrow"/>
                <w:sz w:val="20"/>
                <w:szCs w:val="20"/>
              </w:rPr>
            </w:pPr>
            <w:r>
              <w:rPr>
                <w:rFonts w:ascii="Arial Narrow" w:hAnsi="Arial Narrow"/>
                <w:sz w:val="20"/>
                <w:szCs w:val="20"/>
              </w:rPr>
              <w:t>Instalacje wz, wc i cyrk. do celów bytowo – gospodarczych ze względu na charakter obiektu prowadzić w bruzdach lub przestrzeni sufitu podwieszanego w elastycznej polietylenowej piance. Izolacje przewodów ciepłych odpowiadać powinny minimalnym grubościom, zgodnie z obowiązującymi przepisami.</w:t>
            </w:r>
          </w:p>
          <w:p w14:paraId="1DCE4377"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Izolację wody zimnej wykonać w izolacji o grubości 6 mm. Podejścia wody zimnej do przyborów prowadzić w bruzdach lub w przestrzeniach ścianek instalacyjnych. Instalacja wody zimnej oraz armatura musi być przystosowana do ciśnienia 1,0 Mpa.  </w:t>
            </w:r>
          </w:p>
          <w:p w14:paraId="0CFEE0FC"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Podłączenia armatury przed punktami czerpalnymi z przewodami wykonać za pomocą węży zbrojonych. Wszystkie połączenia armatury z rurociągami są połączeniami gwintowanymi. Wszystkie przejścia przewodów przez przegrody budowlane powinny być wykonane w rurach osłonowych (tulejkach). W obrębie tulei nie może być wykonywane żadne połączenie przewodów. Wszystkie przewody montować ze spadkiem w kierunku punktów poboru wody.  Przed każdym przyborem zamontować zaworki kątowe odcinające dn15. Wyjątek stanowić mogą zawory przed punktami poboru (płuczki, pisuary) podłączone za </w:t>
            </w:r>
            <w:r>
              <w:rPr>
                <w:rFonts w:ascii="Arial Narrow" w:hAnsi="Arial Narrow"/>
                <w:sz w:val="20"/>
                <w:szCs w:val="20"/>
              </w:rPr>
              <w:lastRenderedPageBreak/>
              <w:t>pośrednictwem złączek przejściowych. Przy przyborach stosować baterie standardowe stojące jednouchwytowe z mieszaczem.</w:t>
            </w:r>
          </w:p>
          <w:p w14:paraId="2909D23B" w14:textId="77777777" w:rsidR="0073138E" w:rsidRDefault="00D72DAE">
            <w:pPr>
              <w:pStyle w:val="TableContents"/>
              <w:jc w:val="both"/>
              <w:rPr>
                <w:rFonts w:ascii="Arial Narrow" w:hAnsi="Arial Narrow"/>
                <w:sz w:val="20"/>
                <w:szCs w:val="20"/>
              </w:rPr>
            </w:pPr>
            <w:r>
              <w:rPr>
                <w:rFonts w:ascii="Arial Narrow" w:hAnsi="Arial Narrow"/>
                <w:sz w:val="20"/>
                <w:szCs w:val="20"/>
              </w:rPr>
              <w:t>Przejścia rur palnych przez przegrody oddzielenia ppoż. zabezpieczyć masą p. poż. i dodatkowo opaskami samozaciskowymi (opaski dla średnic od Ø32).  Przejścia rur niepalnych przez przegrody oddzielenia p. poż. zabezpieczyć masą p. poż. Przejścia p. poż. wykonać w klasie odporności przegrody.</w:t>
            </w:r>
          </w:p>
          <w:p w14:paraId="78D2DB20" w14:textId="77777777" w:rsidR="0073138E" w:rsidRDefault="00D72DAE">
            <w:pPr>
              <w:pStyle w:val="TableContents"/>
              <w:jc w:val="both"/>
              <w:rPr>
                <w:rFonts w:ascii="Arial Narrow" w:hAnsi="Arial Narrow"/>
                <w:sz w:val="20"/>
                <w:szCs w:val="20"/>
              </w:rPr>
            </w:pPr>
            <w:r>
              <w:rPr>
                <w:rFonts w:ascii="Arial Narrow" w:hAnsi="Arial Narrow"/>
                <w:sz w:val="20"/>
                <w:szCs w:val="20"/>
              </w:rPr>
              <w:t>Po wykonaniu robót montażowych instalację należy poddać płukaniu i wykonać próbę szczelności. Po próbie szczelności instalację należy pozostawić pod ciśnieniem roboczym.</w:t>
            </w:r>
          </w:p>
          <w:p w14:paraId="4C2D5595" w14:textId="77777777" w:rsidR="0073138E" w:rsidRDefault="00D72DAE">
            <w:pPr>
              <w:pStyle w:val="TableContents"/>
              <w:jc w:val="both"/>
              <w:rPr>
                <w:rFonts w:ascii="Arial Narrow" w:hAnsi="Arial Narrow"/>
                <w:sz w:val="20"/>
                <w:szCs w:val="20"/>
              </w:rPr>
            </w:pPr>
            <w:r>
              <w:rPr>
                <w:rFonts w:ascii="Arial Narrow" w:hAnsi="Arial Narrow"/>
                <w:sz w:val="20"/>
                <w:szCs w:val="20"/>
              </w:rPr>
              <w:t>Dla prostych odcinków instalacji cw o długości powyżej 12 m wymagane jest kompensowanie wydłużeń. Przewody układne pod tynkiem powinny być izolowane, tak aby izolacja przejęła występujące wydłużenia cieplne. Przy montażu w posadzce należy przewidzieć mocowania co 80 cm. Przed i za kolankiem co 30 cm.</w:t>
            </w:r>
          </w:p>
          <w:p w14:paraId="023911D2" w14:textId="77777777" w:rsidR="0073138E" w:rsidRDefault="00D72DAE">
            <w:pPr>
              <w:pStyle w:val="TableContents"/>
              <w:jc w:val="both"/>
              <w:rPr>
                <w:rFonts w:ascii="Arial Narrow" w:hAnsi="Arial Narrow"/>
                <w:sz w:val="20"/>
                <w:szCs w:val="20"/>
              </w:rPr>
            </w:pPr>
            <w:r>
              <w:rPr>
                <w:rFonts w:ascii="Arial Narrow" w:hAnsi="Arial Narrow"/>
                <w:sz w:val="20"/>
                <w:szCs w:val="20"/>
              </w:rPr>
              <w:t>Punkty stałe, przesuwne oraz odległości pomiędzy punktami mocowań przewodów poziomych wody zimnej i ciepłej na kondygnacjach nadziemnych należy przyjmować według wytycznych producenta rur.</w:t>
            </w:r>
          </w:p>
          <w:p w14:paraId="626D4CD9" w14:textId="77777777" w:rsidR="0073138E" w:rsidRDefault="00D72DAE">
            <w:pPr>
              <w:pStyle w:val="TableContents"/>
              <w:jc w:val="both"/>
              <w:rPr>
                <w:rFonts w:ascii="Arial Narrow" w:hAnsi="Arial Narrow"/>
                <w:sz w:val="20"/>
                <w:szCs w:val="20"/>
              </w:rPr>
            </w:pPr>
            <w:r>
              <w:rPr>
                <w:rFonts w:ascii="Arial Narrow" w:hAnsi="Arial Narrow"/>
                <w:sz w:val="20"/>
                <w:szCs w:val="20"/>
              </w:rPr>
              <w:t>W miejscach przejść przez przegrody budowlane należy zainstalować tuleje ochronne, przestrzeń między rurą, a tuleją wypełnić odpowiednim dla danego typu rur szczeliwem elastycznym. W tulejach nie mogą występować połączenia rur i kształtek.</w:t>
            </w:r>
          </w:p>
          <w:p w14:paraId="162A1D71" w14:textId="77777777" w:rsidR="0073138E" w:rsidRDefault="00D72DAE">
            <w:pPr>
              <w:pStyle w:val="TableContents"/>
              <w:jc w:val="both"/>
              <w:rPr>
                <w:rFonts w:ascii="Arial Narrow" w:hAnsi="Arial Narrow"/>
                <w:sz w:val="20"/>
                <w:szCs w:val="20"/>
              </w:rPr>
            </w:pPr>
            <w:r>
              <w:rPr>
                <w:rFonts w:ascii="Arial Narrow" w:hAnsi="Arial Narrow"/>
                <w:sz w:val="20"/>
                <w:szCs w:val="20"/>
              </w:rPr>
              <w:t>Wszystkie zawory muszą być zainstalowane w sposób zapewniający dostęp dla obsługi i konserwacji.</w:t>
            </w:r>
          </w:p>
          <w:p w14:paraId="68B84526" w14:textId="77777777" w:rsidR="0073138E" w:rsidRDefault="00D72DAE">
            <w:pPr>
              <w:pStyle w:val="TableContents"/>
              <w:jc w:val="both"/>
              <w:rPr>
                <w:rFonts w:ascii="Arial Narrow" w:hAnsi="Arial Narrow"/>
                <w:sz w:val="20"/>
                <w:szCs w:val="20"/>
              </w:rPr>
            </w:pPr>
            <w:r>
              <w:rPr>
                <w:rFonts w:ascii="Arial Narrow" w:hAnsi="Arial Narrow"/>
                <w:sz w:val="20"/>
                <w:szCs w:val="20"/>
              </w:rPr>
              <w:t>Wszystkie złączki do węża należy wyposażyć w zawór zwrotny typu BA zabezpieczający rurociągi przed wtórnym zanieczyszczeniem wody. Wszystkie materiały zastosowane do wykonania instalacji powinny posiadać wymagane atesty i certyfikaty oraz powinny zostać zatwierdzone przez Inwestora.</w:t>
            </w:r>
          </w:p>
          <w:p w14:paraId="0041BF7D" w14:textId="77777777" w:rsidR="0073138E" w:rsidRDefault="00D72DAE">
            <w:pPr>
              <w:pStyle w:val="TableContents"/>
              <w:jc w:val="both"/>
              <w:rPr>
                <w:rFonts w:ascii="Arial Narrow" w:hAnsi="Arial Narrow"/>
                <w:sz w:val="20"/>
                <w:szCs w:val="20"/>
              </w:rPr>
            </w:pPr>
            <w:r>
              <w:rPr>
                <w:rFonts w:ascii="Arial Narrow" w:hAnsi="Arial Narrow"/>
                <w:sz w:val="20"/>
                <w:szCs w:val="20"/>
              </w:rPr>
              <w:t>W przypadku konieczności zabezpieczenia budynku przeciwpożarowo instalacja p.poż wykonać z rur ze stali nierdzewnej. Szafki hydrantowe wyposażyć w prądownice i wąż półsztywny o długości 30 m. Zawory</w:t>
            </w:r>
          </w:p>
          <w:p w14:paraId="755BDB79"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hydrantowe mocować na wysokości 1,35 m od posadzki.  </w:t>
            </w:r>
          </w:p>
          <w:p w14:paraId="5FFFB295" w14:textId="77777777" w:rsidR="0073138E" w:rsidRDefault="00D72DAE">
            <w:pPr>
              <w:pStyle w:val="TableContents"/>
              <w:jc w:val="both"/>
              <w:rPr>
                <w:rFonts w:ascii="Arial Narrow" w:hAnsi="Arial Narrow"/>
                <w:sz w:val="20"/>
                <w:szCs w:val="20"/>
              </w:rPr>
            </w:pPr>
            <w:r>
              <w:rPr>
                <w:rFonts w:ascii="Arial Narrow" w:hAnsi="Arial Narrow"/>
                <w:sz w:val="20"/>
                <w:szCs w:val="20"/>
              </w:rPr>
              <w:t>Instalacja hydrantowa powinna pracować jako nawodniona.  Na odgałęzieniu instalacji p. poż. od przewodu wody użytkowej zamontować zawór zwrotny antyskażeniowy typu EA.</w:t>
            </w:r>
          </w:p>
          <w:p w14:paraId="6F72EF7E" w14:textId="77777777" w:rsidR="0073138E" w:rsidRDefault="00D72DAE">
            <w:pPr>
              <w:pStyle w:val="TableContents"/>
              <w:jc w:val="both"/>
              <w:rPr>
                <w:rFonts w:ascii="Arial Narrow" w:hAnsi="Arial Narrow"/>
                <w:sz w:val="20"/>
                <w:szCs w:val="20"/>
              </w:rPr>
            </w:pPr>
            <w:r>
              <w:rPr>
                <w:rFonts w:ascii="Arial Narrow" w:hAnsi="Arial Narrow"/>
                <w:sz w:val="20"/>
                <w:szCs w:val="20"/>
              </w:rPr>
              <w:t>W ramach Inwestycji należy wykonać dezynfekcję instalacji wody użytkowej oraz uzyskać pozytywny wynik badania próbki wody pod względem przydatności do spożycia przez uprawnione laboratorium.</w:t>
            </w:r>
          </w:p>
        </w:tc>
      </w:tr>
      <w:tr w:rsidR="0073138E" w14:paraId="6AAA93C8"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5CD81842" w14:textId="77777777" w:rsidR="0073138E" w:rsidRDefault="00D72DAE">
            <w:pPr>
              <w:pStyle w:val="TableContents"/>
              <w:jc w:val="both"/>
              <w:rPr>
                <w:rFonts w:ascii="Arial Narrow" w:hAnsi="Arial Narrow"/>
                <w:sz w:val="20"/>
                <w:szCs w:val="20"/>
              </w:rPr>
            </w:pPr>
            <w:r>
              <w:rPr>
                <w:rFonts w:ascii="Arial Narrow" w:hAnsi="Arial Narrow"/>
                <w:sz w:val="20"/>
                <w:szCs w:val="20"/>
              </w:rPr>
              <w:t>Instalacja kanalizacji siantarnej</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27931C" w14:textId="77777777" w:rsidR="0073138E" w:rsidRDefault="00D72DAE">
            <w:pPr>
              <w:pStyle w:val="TableContents"/>
              <w:jc w:val="both"/>
              <w:rPr>
                <w:rFonts w:ascii="Arial Narrow" w:hAnsi="Arial Narrow"/>
                <w:sz w:val="20"/>
                <w:szCs w:val="20"/>
              </w:rPr>
            </w:pPr>
            <w:r>
              <w:rPr>
                <w:rFonts w:ascii="Arial Narrow" w:hAnsi="Arial Narrow"/>
                <w:sz w:val="20"/>
                <w:szCs w:val="20"/>
              </w:rPr>
              <w:t>• instalację kanalizacji wewnętrznej należy wykonać w systemie kanalizacji PVC; rury PVC kielichowe łączyć na wcisk; piony kanalizacyjne zakończyć wywiewkami minimum 0,6 m nad poziom dachu; w przypadku prowadzenia pionów kanalizacyjnych w szachtach o konstrukcji lekkiej, dwie przyległe ściany szachtu należy wyłożyć materiałem absorbującym dźwięki, np. wełną mineralną o gr. 3 cm; piony kanalizacyjne zaopatrzyć w dolnej części w rewizje</w:t>
            </w:r>
          </w:p>
          <w:p w14:paraId="2E439208" w14:textId="77777777" w:rsidR="0073138E" w:rsidRDefault="00D72DAE">
            <w:pPr>
              <w:pStyle w:val="TableContents"/>
              <w:jc w:val="both"/>
              <w:rPr>
                <w:rFonts w:ascii="Arial Narrow" w:hAnsi="Arial Narrow"/>
                <w:sz w:val="20"/>
                <w:szCs w:val="20"/>
              </w:rPr>
            </w:pPr>
            <w:r>
              <w:rPr>
                <w:rFonts w:ascii="Arial Narrow" w:hAnsi="Arial Narrow"/>
                <w:sz w:val="20"/>
                <w:szCs w:val="20"/>
              </w:rPr>
              <w:t>• podejścia do urządzeń należy prowadzić ze spadkiem 2%; wszystkie podejścia montowane w bruzdach zabezpieczyć systemowym wężem izolacyjnym z pianki polietylenowej o gr. 4 mm; przejścia przewodów przez przegrody poziome i pionowe stanowiące granicę stref pożarowych należy wykonać jako przejścia atestowane</w:t>
            </w:r>
          </w:p>
          <w:p w14:paraId="71461638" w14:textId="77777777" w:rsidR="0073138E" w:rsidRDefault="00D72DAE">
            <w:pPr>
              <w:pStyle w:val="TableContents"/>
              <w:jc w:val="both"/>
              <w:rPr>
                <w:rFonts w:ascii="Arial Narrow" w:hAnsi="Arial Narrow"/>
                <w:sz w:val="20"/>
                <w:szCs w:val="20"/>
              </w:rPr>
            </w:pPr>
            <w:r>
              <w:rPr>
                <w:rFonts w:ascii="Arial Narrow" w:hAnsi="Arial Narrow"/>
                <w:sz w:val="20"/>
                <w:szCs w:val="20"/>
              </w:rPr>
              <w:t>• przy przejściu przewodów kanalizacyjnych przez ścianę zewnętrzną budynku należy zastosować łańcuch uszczelniający</w:t>
            </w:r>
          </w:p>
          <w:p w14:paraId="28CF4FF7" w14:textId="77777777" w:rsidR="0073138E" w:rsidRDefault="00D72DAE">
            <w:pPr>
              <w:pStyle w:val="TableContents"/>
              <w:jc w:val="both"/>
              <w:rPr>
                <w:rFonts w:ascii="Arial Narrow" w:hAnsi="Arial Narrow"/>
                <w:sz w:val="20"/>
                <w:szCs w:val="20"/>
              </w:rPr>
            </w:pPr>
            <w:r>
              <w:rPr>
                <w:rFonts w:ascii="Arial Narrow" w:hAnsi="Arial Narrow"/>
                <w:sz w:val="20"/>
                <w:szCs w:val="20"/>
              </w:rPr>
              <w:t>• wszystkie przewody (piony, przewody odpływowe, podejścia kanalizacyjne) należy mocować do konstrukcji wyłącznie przy użyciu systemowych obejm rurowych z wkładką, zapewniających po pełnym skręceniu optymalne pod względem akustycznym i statycznym ściśnięcie obejmy na rurze; piony należy mocować na każdej kondygnacji, stosując po dwa uchwyty, w tym jeden przy kielichu jako punkt stały; minimalne zmiany kompensuje wysunięcie rury z kielicha o 1 cm podczas wykonywaniu połączenia</w:t>
            </w:r>
          </w:p>
          <w:p w14:paraId="343B86AE" w14:textId="77777777" w:rsidR="0073138E" w:rsidRDefault="00D72DAE">
            <w:pPr>
              <w:pStyle w:val="TableContents"/>
              <w:jc w:val="both"/>
              <w:rPr>
                <w:rFonts w:ascii="Arial Narrow" w:hAnsi="Arial Narrow"/>
                <w:sz w:val="20"/>
                <w:szCs w:val="20"/>
              </w:rPr>
            </w:pPr>
            <w:r>
              <w:rPr>
                <w:rFonts w:ascii="Arial Narrow" w:hAnsi="Arial Narrow"/>
                <w:sz w:val="20"/>
                <w:szCs w:val="20"/>
              </w:rPr>
              <w:t>• wszystkie materiały zastosowane do wykonania instalacji powinny posiadać wymagane atesty i certyfikaty oraz powinny zostać zatwierdzone przez Inwestora.</w:t>
            </w:r>
          </w:p>
        </w:tc>
      </w:tr>
      <w:tr w:rsidR="0073138E" w14:paraId="14AE57F2"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2CF43FF1" w14:textId="77777777" w:rsidR="0073138E" w:rsidRDefault="00D72DAE">
            <w:pPr>
              <w:pStyle w:val="TableContents"/>
              <w:jc w:val="both"/>
              <w:rPr>
                <w:rFonts w:ascii="Arial Narrow" w:hAnsi="Arial Narrow"/>
                <w:sz w:val="20"/>
                <w:szCs w:val="20"/>
              </w:rPr>
            </w:pPr>
            <w:r>
              <w:rPr>
                <w:rFonts w:ascii="Arial Narrow" w:hAnsi="Arial Narrow"/>
                <w:sz w:val="20"/>
                <w:szCs w:val="20"/>
              </w:rPr>
              <w:t>Instalacja C.O.</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45C3B0" w14:textId="77777777" w:rsidR="0073138E" w:rsidRDefault="00D72DAE">
            <w:pPr>
              <w:pStyle w:val="TableContents"/>
              <w:jc w:val="both"/>
              <w:rPr>
                <w:rFonts w:ascii="Arial Narrow" w:hAnsi="Arial Narrow"/>
                <w:sz w:val="20"/>
                <w:szCs w:val="20"/>
              </w:rPr>
            </w:pPr>
            <w:r>
              <w:rPr>
                <w:rFonts w:ascii="Arial Narrow" w:hAnsi="Arial Narrow"/>
                <w:sz w:val="20"/>
                <w:szCs w:val="20"/>
              </w:rPr>
              <w:t>• instalacja c.o. powinna zasilać grzejniki stalowe, płytowe a w sanitariatach łazienkowe grzejniki drabinkowe; grzejniki montować na typowych uchwytach montażowych, dostosowanych do rodzaju ściany, na której grzejniki będą montowane; ze względu na charakter i przeznaczenie pomieszczeń,</w:t>
            </w:r>
          </w:p>
          <w:p w14:paraId="5C71072F" w14:textId="77777777" w:rsidR="0073138E" w:rsidRDefault="00D72DAE">
            <w:pPr>
              <w:pStyle w:val="TableContents"/>
              <w:jc w:val="both"/>
              <w:rPr>
                <w:rFonts w:ascii="Arial Narrow" w:hAnsi="Arial Narrow"/>
                <w:sz w:val="20"/>
                <w:szCs w:val="20"/>
              </w:rPr>
            </w:pPr>
            <w:r>
              <w:rPr>
                <w:rFonts w:ascii="Arial Narrow" w:hAnsi="Arial Narrow"/>
                <w:sz w:val="20"/>
                <w:szCs w:val="20"/>
              </w:rPr>
              <w:t>• przewody instalacji c.o. należy zaizolować otuliną z pianki poliuretanowej o grubościach izolacji uzależnionej od sposobu prowadzenia rur oraz od średnicy wewnętrznej rury; grubość izolacji należy dobierać zgodnie z Rozporządzeniem Ministra Infrastruktury z dn. 6 listopada 2008 r. zmieniającym rozporządzenie w sprawie warunków technicznych, jakim powinny odpowiadać budynki i ich usytuowanie (Dz. U. Nr 201, poz. 1238)</w:t>
            </w:r>
          </w:p>
          <w:p w14:paraId="772D8484" w14:textId="77777777" w:rsidR="0073138E" w:rsidRDefault="00D72DAE">
            <w:pPr>
              <w:pStyle w:val="TableContents"/>
              <w:jc w:val="both"/>
              <w:rPr>
                <w:rFonts w:ascii="Arial Narrow" w:hAnsi="Arial Narrow"/>
                <w:sz w:val="20"/>
                <w:szCs w:val="20"/>
              </w:rPr>
            </w:pPr>
            <w:r>
              <w:rPr>
                <w:rFonts w:ascii="Arial Narrow" w:hAnsi="Arial Narrow"/>
                <w:sz w:val="20"/>
                <w:szCs w:val="20"/>
              </w:rPr>
              <w:t>• na instalacji c.o. przewidzieć montaż armatury odcinającej oraz na grzejnikach płytowych zasilanych od dołu zamontować odpowietrzniki będące na wyposażeniu; grzejniki wyposażyć w głowicę termostatyczną gazową oraz na podejściu do grzejnika zamontować zawór przyłączeniowy podwójny; do regulacji instalacji wykorzystane będą zawory regulacyjne</w:t>
            </w:r>
          </w:p>
          <w:p w14:paraId="2841B21E" w14:textId="77777777" w:rsidR="0073138E" w:rsidRDefault="00D72DAE">
            <w:pPr>
              <w:pStyle w:val="TableContents"/>
              <w:jc w:val="both"/>
              <w:rPr>
                <w:rFonts w:ascii="Arial Narrow" w:hAnsi="Arial Narrow"/>
                <w:sz w:val="20"/>
                <w:szCs w:val="20"/>
              </w:rPr>
            </w:pPr>
            <w:r>
              <w:rPr>
                <w:rFonts w:ascii="Arial Narrow" w:hAnsi="Arial Narrow"/>
                <w:sz w:val="20"/>
                <w:szCs w:val="20"/>
              </w:rPr>
              <w:t>• wszystkie przejścia przewodów przez przegrody budowlane (ściany) wykonać w tulejach ochronnych umożliwiających swobodne przemieszczanie się przewodu w przegrodzie; w obszarze tulei nie może być wykonane żadne połączenie na rurze; odpowietrzenie instalacji poprzez odpowietrzniki zamontowane na grzejnikach; odwodnienie instalacji przewidziano za pomocą kurków spustowych umieszczonych w najniższym punkcie instalacji oraz poprzez zawory grzejnikowe przyłączeniowe, z możliwością odcięcia i</w:t>
            </w:r>
          </w:p>
          <w:p w14:paraId="7B5AED9B"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opróżnienia instalacji</w:t>
            </w:r>
          </w:p>
          <w:p w14:paraId="6A5A42CD" w14:textId="77777777" w:rsidR="0073138E" w:rsidRDefault="00D72DAE">
            <w:pPr>
              <w:pStyle w:val="TableContents"/>
              <w:jc w:val="both"/>
              <w:rPr>
                <w:rFonts w:ascii="Arial Narrow" w:hAnsi="Arial Narrow"/>
                <w:sz w:val="20"/>
                <w:szCs w:val="20"/>
              </w:rPr>
            </w:pPr>
            <w:r>
              <w:rPr>
                <w:rFonts w:ascii="Arial Narrow" w:hAnsi="Arial Narrow"/>
                <w:sz w:val="20"/>
                <w:szCs w:val="20"/>
              </w:rPr>
              <w:t>• na instalacji c.o. należy wykonać kompensację przewodów (dotyczy rurociągów rozdzielczych); kompensację wydłużeń termicznych wykonać poprzez wykorzystanie naturalnych załamań tras instalacji; przewody w posadzce kompensować poprzez układanie rur w sposób swobodny, ze stosowaniem naturalnych załamań trasy; przy montażu i wykonywaniu instalacji stosować się ściśle do wytycznych producenta zastosowanego systemu, również w zakresie kompensacji przewodów</w:t>
            </w:r>
          </w:p>
          <w:p w14:paraId="23C1971A" w14:textId="77777777" w:rsidR="0073138E" w:rsidRDefault="00D72DAE">
            <w:pPr>
              <w:pStyle w:val="TableContents"/>
              <w:jc w:val="both"/>
              <w:rPr>
                <w:rFonts w:ascii="Arial Narrow" w:hAnsi="Arial Narrow"/>
                <w:sz w:val="20"/>
                <w:szCs w:val="20"/>
              </w:rPr>
            </w:pPr>
            <w:r>
              <w:rPr>
                <w:rFonts w:ascii="Arial Narrow" w:hAnsi="Arial Narrow"/>
                <w:sz w:val="20"/>
                <w:szCs w:val="20"/>
              </w:rPr>
              <w:t>• po zakończeniu robót montażowych, a przed zaizolowaniem instalacji c.o. należy poddać próbie ciśnienia na zimno i na gorąco oraz całą instalacje wyregulować; próba ciśnienia powinna być przeprowadzona przy 1,5 – krotnej wartości ciśnienia roboczego</w:t>
            </w:r>
          </w:p>
          <w:p w14:paraId="54CE981C" w14:textId="77777777" w:rsidR="0073138E" w:rsidRDefault="00D72DAE">
            <w:pPr>
              <w:pStyle w:val="TableContents"/>
              <w:jc w:val="both"/>
              <w:rPr>
                <w:rFonts w:ascii="Arial Narrow" w:hAnsi="Arial Narrow"/>
                <w:sz w:val="20"/>
                <w:szCs w:val="20"/>
              </w:rPr>
            </w:pPr>
            <w:r>
              <w:rPr>
                <w:rFonts w:ascii="Arial Narrow" w:hAnsi="Arial Narrow"/>
                <w:sz w:val="20"/>
                <w:szCs w:val="20"/>
              </w:rPr>
              <w:t>• w przypadku trudności w uzyskaniu odpowiedniej mocy cieplnej przez gruntową pompę ciepła należy zastosować dodatkowo pompę ciepła powietrzną.</w:t>
            </w:r>
          </w:p>
        </w:tc>
      </w:tr>
      <w:tr w:rsidR="0073138E" w14:paraId="0AF3B702"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7F70965C" w14:textId="77777777" w:rsidR="0073138E" w:rsidRDefault="00D72DAE">
            <w:pPr>
              <w:pStyle w:val="TableContents"/>
              <w:jc w:val="both"/>
              <w:rPr>
                <w:rFonts w:ascii="Arial Narrow" w:hAnsi="Arial Narrow"/>
                <w:sz w:val="20"/>
                <w:szCs w:val="20"/>
              </w:rPr>
            </w:pPr>
            <w:r>
              <w:rPr>
                <w:rFonts w:ascii="Arial Narrow" w:hAnsi="Arial Narrow"/>
                <w:sz w:val="20"/>
                <w:szCs w:val="20"/>
              </w:rPr>
              <w:t>Klimatyzacja</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453126" w14:textId="77777777" w:rsidR="0073138E" w:rsidRDefault="00D72DAE">
            <w:pPr>
              <w:pStyle w:val="TableContents"/>
              <w:jc w:val="both"/>
              <w:rPr>
                <w:rFonts w:ascii="Arial Narrow" w:hAnsi="Arial Narrow"/>
                <w:sz w:val="20"/>
                <w:szCs w:val="20"/>
              </w:rPr>
            </w:pPr>
            <w:r>
              <w:rPr>
                <w:rFonts w:ascii="Arial Narrow" w:hAnsi="Arial Narrow"/>
                <w:sz w:val="20"/>
                <w:szCs w:val="20"/>
              </w:rPr>
              <w:t>• ze względu na wymagania stawiane w wybranych pomieszczeniach budynku, należy przewidzieć układ klimatyzacji miejscowej; w celu zapewnienia wymaganych parametrów termicznych należy zamontować</w:t>
            </w:r>
          </w:p>
          <w:p w14:paraId="027B3DAC" w14:textId="77777777" w:rsidR="0073138E" w:rsidRDefault="00D72DAE">
            <w:pPr>
              <w:pStyle w:val="TableContents"/>
              <w:jc w:val="both"/>
              <w:rPr>
                <w:rFonts w:ascii="Arial Narrow" w:hAnsi="Arial Narrow"/>
                <w:sz w:val="20"/>
                <w:szCs w:val="20"/>
              </w:rPr>
            </w:pPr>
            <w:r>
              <w:rPr>
                <w:rFonts w:ascii="Arial Narrow" w:hAnsi="Arial Narrow"/>
                <w:sz w:val="20"/>
                <w:szCs w:val="20"/>
              </w:rPr>
              <w:t>klimatyzatory ścienne; jednostki zewnętrzne należy umieścić zgodnie z opracowaną dokumentacją projektową; odprowadzenie skroplin za pomocą pompki do skroplin, zabezpieczone syfonem kulkowym do skroplin</w:t>
            </w:r>
          </w:p>
          <w:p w14:paraId="4CF9B22C" w14:textId="77777777" w:rsidR="0073138E" w:rsidRDefault="00D72DAE">
            <w:pPr>
              <w:pStyle w:val="TableContents"/>
              <w:jc w:val="both"/>
              <w:rPr>
                <w:rFonts w:ascii="Arial Narrow" w:hAnsi="Arial Narrow"/>
                <w:sz w:val="20"/>
                <w:szCs w:val="20"/>
              </w:rPr>
            </w:pPr>
            <w:r>
              <w:rPr>
                <w:rFonts w:ascii="Arial Narrow" w:hAnsi="Arial Narrow"/>
                <w:sz w:val="20"/>
                <w:szCs w:val="20"/>
              </w:rPr>
              <w:t>• instalację rurową klimatyzacji należy wykonać z rur miedzianych przystosowanych do przetłaczania freonu, łączonych przez lutowanie na twardo za pomocą palnika gazowego; przewody freonu (ciecz i gaz) zaizolować na całej długości izolacją z pianki chlorokauczukowej o minimalnej grubości 13 mm, na zewnątrz budynku stosować izolację dwukrotnie grubszą; całość izolacji montować tylko na suche i odtłuszczone powierzchnie rurociągów; przewody freonowe izolować każdą rurkę osobno, po czym połączyć i zaizolować wspólnie; połączenia z urządzeniami za pomocą złączek, zgodnie z wytycznymi producenta</w:t>
            </w:r>
          </w:p>
          <w:p w14:paraId="22350ECA" w14:textId="77777777" w:rsidR="0073138E" w:rsidRDefault="00D72DAE">
            <w:pPr>
              <w:pStyle w:val="TableContents"/>
              <w:jc w:val="both"/>
              <w:rPr>
                <w:rFonts w:ascii="Arial Narrow" w:hAnsi="Arial Narrow"/>
                <w:sz w:val="20"/>
                <w:szCs w:val="20"/>
              </w:rPr>
            </w:pPr>
            <w:r>
              <w:rPr>
                <w:rFonts w:ascii="Arial Narrow" w:hAnsi="Arial Narrow"/>
                <w:sz w:val="20"/>
                <w:szCs w:val="20"/>
              </w:rPr>
              <w:t>• przewody freonowe przechodzące przez ściany przeciwpożarowe zabezpieczyć do klasy odporności ogniowej odpowiadającej przegrodzie przez którą dane przewody przechodzą</w:t>
            </w:r>
          </w:p>
          <w:p w14:paraId="68852CD4"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próbę szczelności należy przeprowadzić przy wysokim i niskim ciśnieniu; niskie ciśnienie uzyskuje się przy pomocy pompy próżniowej; po odessaniu powietrza należy instalację zostawić na jakiś czas (2 doby); wahania wskazań wakuometru w granicach 5% są dopuszczalne z uwagi na wpływ temperatury zewnętrznej; dłuższe utrzymywanie próżni w układzie wspomaga usuwanie ewentualnej wody z instalacji; próbę szczelności na wysokie ciśnienie należy przeprowadzić przy pomocy azotu; trzykrotne napełnienie instalacji azotem do wartości maksymalnie 10 bar powinno usunąć resztki powietrza i umożliwić sprawdzenie szczelności wykonanych połączeń, zaworów itp.  </w:t>
            </w:r>
          </w:p>
          <w:p w14:paraId="5815ABDD" w14:textId="77777777" w:rsidR="0073138E" w:rsidRDefault="00D72DAE">
            <w:pPr>
              <w:pStyle w:val="TableContents"/>
              <w:jc w:val="both"/>
              <w:rPr>
                <w:rFonts w:ascii="Arial Narrow" w:hAnsi="Arial Narrow"/>
                <w:sz w:val="20"/>
                <w:szCs w:val="20"/>
              </w:rPr>
            </w:pPr>
            <w:r>
              <w:rPr>
                <w:rFonts w:ascii="Arial Narrow" w:hAnsi="Arial Narrow"/>
                <w:sz w:val="20"/>
                <w:szCs w:val="20"/>
              </w:rPr>
              <w:t>• opróżnianie, napełnianie azotem oraz czynnikiem chłodniczym należy przeprowadzić przy pomocy specjalistycznego zestawu manometrów i zaworów, umożliwiającego łatwe przełączanie pomiędzy pompą próżniową, a butlami z danym medium, bez konieczności odłączania węży</w:t>
            </w:r>
          </w:p>
          <w:p w14:paraId="526F17DF" w14:textId="77777777" w:rsidR="0073138E" w:rsidRDefault="00D72DAE">
            <w:pPr>
              <w:pStyle w:val="TableContents"/>
              <w:jc w:val="both"/>
              <w:rPr>
                <w:rFonts w:ascii="Arial Narrow" w:hAnsi="Arial Narrow"/>
                <w:sz w:val="20"/>
                <w:szCs w:val="20"/>
              </w:rPr>
            </w:pPr>
            <w:r>
              <w:rPr>
                <w:rFonts w:ascii="Arial Narrow" w:hAnsi="Arial Narrow"/>
                <w:sz w:val="20"/>
                <w:szCs w:val="20"/>
              </w:rPr>
              <w:t>• przed przystąpieniem do ruchu próbnego należy sprawdzić poprawność wykonania wszystkich połączeń oraz otworzyć zawory po stronie parowej i cieczowej; w trakcie około 20 minutowej pracy urządzenia należy sprawdzić napełnienie układu poprzez pomiar ciśnienia po stronie parowej oraz pomiar temperatury wlotowej i wylotowej na parowniku; w zależności od wskazań manometrów należy odzyskać, bądź uzupełnić czynnik chłodniczy według wytycznych producenta urządzeń klimatyzacyjnych</w:t>
            </w:r>
          </w:p>
        </w:tc>
      </w:tr>
      <w:tr w:rsidR="0073138E" w14:paraId="21606EF3"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42C077E8" w14:textId="77777777" w:rsidR="0073138E" w:rsidRDefault="00D72DAE">
            <w:pPr>
              <w:pStyle w:val="TableContents"/>
              <w:jc w:val="both"/>
              <w:rPr>
                <w:rFonts w:ascii="Arial Narrow" w:hAnsi="Arial Narrow"/>
                <w:sz w:val="20"/>
                <w:szCs w:val="20"/>
              </w:rPr>
            </w:pPr>
            <w:r>
              <w:rPr>
                <w:rFonts w:ascii="Arial Narrow" w:hAnsi="Arial Narrow"/>
                <w:sz w:val="20"/>
                <w:szCs w:val="20"/>
              </w:rPr>
              <w:t>Przepisy regulujące</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C4D140"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Dokumentację projektowo – kosztorysową należy opracować zgodnie z obowiązującymi normami i przepisami. Niżej wymienione nie wyczerpują wszystkich obowiązujących przy projektowaniu świetlicy wiejskiej aktów prawnych.  </w:t>
            </w:r>
          </w:p>
          <w:p w14:paraId="559C7983" w14:textId="77777777" w:rsidR="0073138E" w:rsidRDefault="00D72DAE">
            <w:pPr>
              <w:pStyle w:val="TableContents"/>
              <w:jc w:val="both"/>
              <w:rPr>
                <w:rFonts w:hint="eastAsia"/>
              </w:rPr>
            </w:pPr>
            <w:r>
              <w:rPr>
                <w:rFonts w:ascii="Arial Narrow" w:hAnsi="Arial Narrow"/>
                <w:b/>
                <w:bCs/>
                <w:sz w:val="20"/>
                <w:szCs w:val="20"/>
              </w:rPr>
              <w:t>• Przyłącze kanalizacyjne i instalacja kanalizacji sanitarnej</w:t>
            </w:r>
          </w:p>
          <w:p w14:paraId="6EEE7AC4" w14:textId="77777777" w:rsidR="0073138E" w:rsidRDefault="00D72DAE">
            <w:pPr>
              <w:pStyle w:val="TableContents"/>
              <w:jc w:val="both"/>
              <w:rPr>
                <w:rFonts w:ascii="Arial Narrow" w:hAnsi="Arial Narrow"/>
                <w:sz w:val="20"/>
                <w:szCs w:val="20"/>
              </w:rPr>
            </w:pPr>
            <w:r>
              <w:rPr>
                <w:rFonts w:ascii="Arial Narrow" w:hAnsi="Arial Narrow"/>
                <w:sz w:val="20"/>
                <w:szCs w:val="20"/>
              </w:rPr>
              <w:t>Wszystkie prace montażowe, próby szczelności należy wykonywać zgodnie</w:t>
            </w:r>
          </w:p>
          <w:p w14:paraId="4DE8ABC9" w14:textId="77777777" w:rsidR="0073138E" w:rsidRDefault="00D72DAE">
            <w:pPr>
              <w:pStyle w:val="TableContents"/>
              <w:jc w:val="both"/>
              <w:rPr>
                <w:rFonts w:ascii="Arial Narrow" w:hAnsi="Arial Narrow"/>
                <w:sz w:val="20"/>
                <w:szCs w:val="20"/>
              </w:rPr>
            </w:pPr>
            <w:r>
              <w:rPr>
                <w:rFonts w:ascii="Arial Narrow" w:hAnsi="Arial Narrow"/>
                <w:sz w:val="20"/>
                <w:szCs w:val="20"/>
              </w:rPr>
              <w:t>z:</w:t>
            </w:r>
          </w:p>
          <w:p w14:paraId="72131E26" w14:textId="77777777" w:rsidR="0073138E" w:rsidRDefault="00D72DAE">
            <w:pPr>
              <w:pStyle w:val="TableContents"/>
              <w:jc w:val="both"/>
              <w:rPr>
                <w:rFonts w:ascii="Arial Narrow" w:hAnsi="Arial Narrow"/>
                <w:sz w:val="20"/>
                <w:szCs w:val="20"/>
              </w:rPr>
            </w:pPr>
            <w:r>
              <w:rPr>
                <w:rFonts w:ascii="Arial Narrow" w:hAnsi="Arial Narrow"/>
                <w:sz w:val="20"/>
                <w:szCs w:val="20"/>
              </w:rPr>
              <w:t>− „Warunkami technicznymi wykonania i odbioru sieci kanalizacyjnych” zeszyt 3 wydanymi przez COBRI INSTAL,</w:t>
            </w:r>
          </w:p>
          <w:p w14:paraId="627899BB" w14:textId="77777777" w:rsidR="0073138E" w:rsidRDefault="00D72DAE">
            <w:pPr>
              <w:pStyle w:val="TableContents"/>
              <w:jc w:val="both"/>
              <w:rPr>
                <w:rFonts w:ascii="Arial Narrow" w:hAnsi="Arial Narrow"/>
                <w:sz w:val="20"/>
                <w:szCs w:val="20"/>
              </w:rPr>
            </w:pPr>
            <w:r>
              <w:rPr>
                <w:rFonts w:ascii="Arial Narrow" w:hAnsi="Arial Narrow"/>
                <w:sz w:val="20"/>
                <w:szCs w:val="20"/>
              </w:rPr>
              <w:t>− „Warunkami technicznymi wykonania i odbioru robót budowlano-montażowych” – cz. II – Instalacje Przemysłowe i Sanitarne</w:t>
            </w:r>
          </w:p>
          <w:p w14:paraId="47AE7393" w14:textId="77777777" w:rsidR="0073138E" w:rsidRDefault="00D72DAE">
            <w:pPr>
              <w:pStyle w:val="TableContents"/>
              <w:jc w:val="both"/>
              <w:rPr>
                <w:rFonts w:ascii="Arial Narrow" w:hAnsi="Arial Narrow"/>
                <w:sz w:val="20"/>
                <w:szCs w:val="20"/>
              </w:rPr>
            </w:pPr>
            <w:r>
              <w:rPr>
                <w:rFonts w:ascii="Arial Narrow" w:hAnsi="Arial Narrow"/>
                <w:sz w:val="20"/>
                <w:szCs w:val="20"/>
              </w:rPr>
              <w:t>− PN-B-01700:1999 – Wodociągi i kanalizacja. Urządzenia i sieć zewnętrzna. Oznaczenia graficzne</w:t>
            </w:r>
          </w:p>
          <w:p w14:paraId="0A94A3AD" w14:textId="77777777" w:rsidR="0073138E" w:rsidRDefault="00D72DAE">
            <w:pPr>
              <w:pStyle w:val="TableContents"/>
              <w:jc w:val="both"/>
              <w:rPr>
                <w:rFonts w:ascii="Arial Narrow" w:hAnsi="Arial Narrow"/>
                <w:sz w:val="20"/>
                <w:szCs w:val="20"/>
              </w:rPr>
            </w:pPr>
            <w:r>
              <w:rPr>
                <w:rFonts w:ascii="Arial Narrow" w:hAnsi="Arial Narrow"/>
                <w:sz w:val="20"/>
                <w:szCs w:val="20"/>
              </w:rPr>
              <w:t>− PN 68/B-06050 – Roboty ziemne budowlane. Wymagania w zakresie wykonywania i badania przy odbiorze</w:t>
            </w:r>
          </w:p>
          <w:p w14:paraId="0357CC17" w14:textId="77777777" w:rsidR="0073138E" w:rsidRDefault="00D72DAE">
            <w:pPr>
              <w:pStyle w:val="TableContents"/>
              <w:jc w:val="both"/>
              <w:rPr>
                <w:rFonts w:ascii="Arial Narrow" w:hAnsi="Arial Narrow"/>
                <w:sz w:val="20"/>
                <w:szCs w:val="20"/>
              </w:rPr>
            </w:pPr>
            <w:r>
              <w:rPr>
                <w:rFonts w:ascii="Arial Narrow" w:hAnsi="Arial Narrow"/>
                <w:sz w:val="20"/>
                <w:szCs w:val="20"/>
              </w:rPr>
              <w:t>− PN-92/B-10735 – Kanalizacja. Przewody kanalizacyjne. Wymagania i badania przy odbiorze</w:t>
            </w:r>
          </w:p>
          <w:p w14:paraId="5A3D3039" w14:textId="77777777" w:rsidR="0073138E" w:rsidRDefault="00D72DAE">
            <w:pPr>
              <w:pStyle w:val="TableContents"/>
              <w:jc w:val="both"/>
              <w:rPr>
                <w:rFonts w:ascii="Arial Narrow" w:hAnsi="Arial Narrow"/>
                <w:sz w:val="20"/>
                <w:szCs w:val="20"/>
              </w:rPr>
            </w:pPr>
            <w:r>
              <w:rPr>
                <w:rFonts w:ascii="Arial Narrow" w:hAnsi="Arial Narrow"/>
                <w:sz w:val="20"/>
                <w:szCs w:val="20"/>
              </w:rPr>
              <w:t>− BN-83/8836-02 – Przewody podziemne. Roboty ziemne. Wymagania i badania przy odbiorze</w:t>
            </w:r>
          </w:p>
          <w:p w14:paraId="786FD870" w14:textId="77777777" w:rsidR="0073138E" w:rsidRDefault="00D72DAE">
            <w:pPr>
              <w:pStyle w:val="TableContents"/>
              <w:jc w:val="both"/>
              <w:rPr>
                <w:rFonts w:ascii="Arial Narrow" w:hAnsi="Arial Narrow"/>
                <w:sz w:val="20"/>
                <w:szCs w:val="20"/>
              </w:rPr>
            </w:pPr>
            <w:r>
              <w:rPr>
                <w:rFonts w:ascii="Arial Narrow" w:hAnsi="Arial Narrow"/>
                <w:sz w:val="20"/>
                <w:szCs w:val="20"/>
              </w:rPr>
              <w:t>− PN-92/B-10729 – Kanalizacja. Studzienki kanalizacyjne</w:t>
            </w:r>
          </w:p>
          <w:p w14:paraId="75CF49CE" w14:textId="77777777" w:rsidR="0073138E" w:rsidRDefault="00D72DAE">
            <w:pPr>
              <w:pStyle w:val="TableContents"/>
              <w:jc w:val="both"/>
              <w:rPr>
                <w:rFonts w:ascii="Arial Narrow" w:hAnsi="Arial Narrow"/>
                <w:sz w:val="20"/>
                <w:szCs w:val="20"/>
              </w:rPr>
            </w:pPr>
            <w:r>
              <w:rPr>
                <w:rFonts w:ascii="Arial Narrow" w:hAnsi="Arial Narrow"/>
                <w:sz w:val="20"/>
                <w:szCs w:val="20"/>
              </w:rPr>
              <w:t>− PN-81/C-89203 – Kształtki kanalizacyjne z PVC</w:t>
            </w:r>
          </w:p>
          <w:p w14:paraId="2C4F4D43" w14:textId="77777777" w:rsidR="0073138E" w:rsidRDefault="00D72DAE">
            <w:pPr>
              <w:pStyle w:val="TableContents"/>
              <w:jc w:val="both"/>
              <w:rPr>
                <w:rFonts w:ascii="Arial Narrow" w:hAnsi="Arial Narrow"/>
                <w:sz w:val="20"/>
                <w:szCs w:val="20"/>
              </w:rPr>
            </w:pPr>
            <w:r>
              <w:rPr>
                <w:rFonts w:ascii="Arial Narrow" w:hAnsi="Arial Narrow"/>
                <w:sz w:val="20"/>
                <w:szCs w:val="20"/>
              </w:rPr>
              <w:t>− PN-87/H-74051/00 – Włazy kanałowe. Ogólne wymagania i badania</w:t>
            </w:r>
          </w:p>
          <w:p w14:paraId="7953CCB1" w14:textId="77777777" w:rsidR="0073138E" w:rsidRDefault="00D72DAE">
            <w:pPr>
              <w:pStyle w:val="TableContents"/>
              <w:jc w:val="both"/>
              <w:rPr>
                <w:rFonts w:ascii="Arial Narrow" w:hAnsi="Arial Narrow"/>
                <w:sz w:val="20"/>
                <w:szCs w:val="20"/>
              </w:rPr>
            </w:pPr>
            <w:r>
              <w:rPr>
                <w:rFonts w:ascii="Arial Narrow" w:hAnsi="Arial Narrow"/>
                <w:sz w:val="20"/>
                <w:szCs w:val="20"/>
              </w:rPr>
              <w:t>− PN-86-B-02480 – Grunty budowlane. Określenia, symbole, podział i opisy gruntów</w:t>
            </w:r>
          </w:p>
          <w:p w14:paraId="1EE09BD6" w14:textId="77777777" w:rsidR="0073138E" w:rsidRDefault="00D72DAE">
            <w:pPr>
              <w:pStyle w:val="TableContents"/>
              <w:jc w:val="both"/>
              <w:rPr>
                <w:rFonts w:ascii="Arial Narrow" w:hAnsi="Arial Narrow"/>
                <w:sz w:val="20"/>
                <w:szCs w:val="20"/>
              </w:rPr>
            </w:pPr>
            <w:r>
              <w:rPr>
                <w:rFonts w:ascii="Arial Narrow" w:hAnsi="Arial Narrow"/>
                <w:sz w:val="20"/>
                <w:szCs w:val="20"/>
              </w:rPr>
              <w:t>− PN-81/B-03020 – Grunty budowlane. Posadowienie bezpośrednie budowli. Obliczenia statyczne i projektowanie</w:t>
            </w:r>
          </w:p>
          <w:p w14:paraId="29C72C32" w14:textId="77777777" w:rsidR="0073138E" w:rsidRDefault="00D72DAE">
            <w:pPr>
              <w:pStyle w:val="TableContents"/>
              <w:jc w:val="both"/>
              <w:rPr>
                <w:rFonts w:ascii="Arial Narrow" w:hAnsi="Arial Narrow"/>
                <w:sz w:val="20"/>
                <w:szCs w:val="20"/>
              </w:rPr>
            </w:pPr>
            <w:r>
              <w:rPr>
                <w:rFonts w:ascii="Arial Narrow" w:hAnsi="Arial Narrow"/>
                <w:sz w:val="20"/>
                <w:szCs w:val="20"/>
              </w:rPr>
              <w:t>− PN-68/B-06050 – Roboty ziemne budowlane. Wymagania w zakresie wykonania i badania przy odbiorze</w:t>
            </w:r>
          </w:p>
          <w:p w14:paraId="58F750A1"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 PN-88/B-06250 – Beton zwykły</w:t>
            </w:r>
          </w:p>
          <w:p w14:paraId="22DD21DB" w14:textId="77777777" w:rsidR="0073138E" w:rsidRDefault="00D72DAE">
            <w:pPr>
              <w:pStyle w:val="TableContents"/>
              <w:jc w:val="both"/>
              <w:rPr>
                <w:rFonts w:ascii="Arial Narrow" w:hAnsi="Arial Narrow"/>
                <w:sz w:val="20"/>
                <w:szCs w:val="20"/>
              </w:rPr>
            </w:pPr>
            <w:r>
              <w:rPr>
                <w:rFonts w:ascii="Arial Narrow" w:hAnsi="Arial Narrow"/>
                <w:sz w:val="20"/>
                <w:szCs w:val="20"/>
              </w:rPr>
              <w:t>− PN-92/B-10729 – Kanalizacja. Studzienki kanalizacyjne</w:t>
            </w:r>
          </w:p>
          <w:p w14:paraId="1868A195" w14:textId="77777777" w:rsidR="0073138E" w:rsidRDefault="00D72DAE">
            <w:pPr>
              <w:pStyle w:val="TableContents"/>
              <w:jc w:val="both"/>
              <w:rPr>
                <w:rFonts w:ascii="Arial Narrow" w:hAnsi="Arial Narrow"/>
                <w:sz w:val="20"/>
                <w:szCs w:val="20"/>
              </w:rPr>
            </w:pPr>
            <w:r>
              <w:rPr>
                <w:rFonts w:ascii="Arial Narrow" w:hAnsi="Arial Narrow"/>
                <w:sz w:val="20"/>
                <w:szCs w:val="20"/>
              </w:rPr>
              <w:t>− PN-92/B-10735 – Kanalizacja. Przewody kanalizacyjne wymagania i badania przy odbiorze</w:t>
            </w:r>
          </w:p>
          <w:p w14:paraId="010B8E80" w14:textId="77777777" w:rsidR="0073138E" w:rsidRDefault="00D72DAE">
            <w:pPr>
              <w:pStyle w:val="TableContents"/>
              <w:jc w:val="both"/>
              <w:rPr>
                <w:rFonts w:ascii="Arial Narrow" w:hAnsi="Arial Narrow"/>
                <w:sz w:val="20"/>
                <w:szCs w:val="20"/>
              </w:rPr>
            </w:pPr>
            <w:r>
              <w:rPr>
                <w:rFonts w:ascii="Arial Narrow" w:hAnsi="Arial Narrow"/>
                <w:sz w:val="20"/>
                <w:szCs w:val="20"/>
              </w:rPr>
              <w:t>− PN-90/B-14501 – Zaprawy budowlane zwykłe</w:t>
            </w:r>
          </w:p>
          <w:p w14:paraId="33666EE9" w14:textId="77777777" w:rsidR="0073138E" w:rsidRDefault="00D72DAE">
            <w:pPr>
              <w:pStyle w:val="TableContents"/>
              <w:jc w:val="both"/>
              <w:rPr>
                <w:rFonts w:ascii="Arial Narrow" w:hAnsi="Arial Narrow"/>
                <w:sz w:val="20"/>
                <w:szCs w:val="20"/>
              </w:rPr>
            </w:pPr>
            <w:r>
              <w:rPr>
                <w:rFonts w:ascii="Arial Narrow" w:hAnsi="Arial Narrow"/>
                <w:sz w:val="20"/>
                <w:szCs w:val="20"/>
              </w:rPr>
              <w:t>− PN-H-74051-2: 1994 – Włazy kanałowe klasy B,C,D</w:t>
            </w:r>
          </w:p>
          <w:p w14:paraId="7BB9B323" w14:textId="77777777" w:rsidR="0073138E" w:rsidRDefault="00D72DAE">
            <w:pPr>
              <w:pStyle w:val="TableContents"/>
              <w:jc w:val="both"/>
              <w:rPr>
                <w:rFonts w:ascii="Arial Narrow" w:hAnsi="Arial Narrow"/>
                <w:sz w:val="20"/>
                <w:szCs w:val="20"/>
              </w:rPr>
            </w:pPr>
            <w:r>
              <w:rPr>
                <w:rFonts w:ascii="Arial Narrow" w:hAnsi="Arial Narrow"/>
                <w:sz w:val="20"/>
                <w:szCs w:val="20"/>
              </w:rPr>
              <w:t>− PN-85/C-89205 – Rury kanalizacyjne z nieplastyfikowanego polichlorku winylu</w:t>
            </w:r>
          </w:p>
          <w:p w14:paraId="1E1A50E6" w14:textId="77777777" w:rsidR="0073138E" w:rsidRDefault="00D72DAE">
            <w:pPr>
              <w:pStyle w:val="TableContents"/>
              <w:jc w:val="both"/>
              <w:rPr>
                <w:rFonts w:ascii="Arial Narrow" w:hAnsi="Arial Narrow"/>
                <w:sz w:val="20"/>
                <w:szCs w:val="20"/>
              </w:rPr>
            </w:pPr>
            <w:r>
              <w:rPr>
                <w:rFonts w:ascii="Arial Narrow" w:hAnsi="Arial Narrow"/>
                <w:sz w:val="20"/>
                <w:szCs w:val="20"/>
              </w:rPr>
              <w:t>− PN-85/C-89203 – Kształtki kanalizacyjne z nieplastyfikowanego polichlorku winylu</w:t>
            </w:r>
          </w:p>
          <w:p w14:paraId="729E3722" w14:textId="77777777" w:rsidR="0073138E" w:rsidRDefault="00D72DAE">
            <w:pPr>
              <w:pStyle w:val="TableContents"/>
              <w:jc w:val="both"/>
              <w:rPr>
                <w:rFonts w:ascii="Arial Narrow" w:hAnsi="Arial Narrow"/>
                <w:sz w:val="20"/>
                <w:szCs w:val="20"/>
              </w:rPr>
            </w:pPr>
            <w:r>
              <w:rPr>
                <w:rFonts w:ascii="Arial Narrow" w:hAnsi="Arial Narrow"/>
                <w:sz w:val="20"/>
                <w:szCs w:val="20"/>
              </w:rPr>
              <w:t>− PN-72/H-83104 – Odlewy z żeliwa szarego. Tolerancje, wymiary, naddatki</w:t>
            </w:r>
          </w:p>
          <w:p w14:paraId="3AB5FA4E" w14:textId="77777777" w:rsidR="0073138E" w:rsidRDefault="00D72DAE">
            <w:pPr>
              <w:pStyle w:val="TableContents"/>
              <w:jc w:val="both"/>
              <w:rPr>
                <w:rFonts w:ascii="Arial Narrow" w:hAnsi="Arial Narrow"/>
                <w:sz w:val="20"/>
                <w:szCs w:val="20"/>
              </w:rPr>
            </w:pPr>
            <w:r>
              <w:rPr>
                <w:rFonts w:ascii="Arial Narrow" w:hAnsi="Arial Narrow"/>
                <w:sz w:val="20"/>
                <w:szCs w:val="20"/>
              </w:rPr>
              <w:t>na obróbkę skrawania i odchyłki masy</w:t>
            </w:r>
          </w:p>
          <w:p w14:paraId="72504BFD" w14:textId="77777777" w:rsidR="0073138E" w:rsidRDefault="00D72DAE">
            <w:pPr>
              <w:pStyle w:val="TableContents"/>
              <w:jc w:val="both"/>
              <w:rPr>
                <w:rFonts w:ascii="Arial Narrow" w:hAnsi="Arial Narrow"/>
                <w:sz w:val="20"/>
                <w:szCs w:val="20"/>
              </w:rPr>
            </w:pPr>
            <w:r>
              <w:rPr>
                <w:rFonts w:ascii="Arial Narrow" w:hAnsi="Arial Narrow"/>
                <w:sz w:val="20"/>
                <w:szCs w:val="20"/>
              </w:rPr>
              <w:t>− PN-87/B-01100 – Kruszywo mineralne Kruszywa skalne. Podział, nazwy i</w:t>
            </w:r>
          </w:p>
          <w:p w14:paraId="0D8017F5" w14:textId="77777777" w:rsidR="0073138E" w:rsidRDefault="00D72DAE">
            <w:pPr>
              <w:pStyle w:val="TableContents"/>
              <w:jc w:val="both"/>
              <w:rPr>
                <w:rFonts w:ascii="Arial Narrow" w:hAnsi="Arial Narrow"/>
                <w:sz w:val="20"/>
                <w:szCs w:val="20"/>
              </w:rPr>
            </w:pPr>
            <w:r>
              <w:rPr>
                <w:rFonts w:ascii="Arial Narrow" w:hAnsi="Arial Narrow"/>
                <w:sz w:val="20"/>
                <w:szCs w:val="20"/>
              </w:rPr>
              <w:t>określenia</w:t>
            </w:r>
          </w:p>
          <w:p w14:paraId="0623CCFA" w14:textId="77777777" w:rsidR="0073138E" w:rsidRDefault="00D72DAE">
            <w:pPr>
              <w:pStyle w:val="TableContents"/>
              <w:jc w:val="both"/>
              <w:rPr>
                <w:rFonts w:ascii="Arial Narrow" w:hAnsi="Arial Narrow"/>
                <w:sz w:val="20"/>
                <w:szCs w:val="20"/>
              </w:rPr>
            </w:pPr>
            <w:r>
              <w:rPr>
                <w:rFonts w:ascii="Arial Narrow" w:hAnsi="Arial Narrow"/>
                <w:sz w:val="20"/>
                <w:szCs w:val="20"/>
              </w:rPr>
              <w:t>Odbioru przyłączy dokonać zgodnie z:</w:t>
            </w:r>
          </w:p>
          <w:p w14:paraId="267B446D" w14:textId="77777777" w:rsidR="0073138E" w:rsidRDefault="00D72DAE">
            <w:pPr>
              <w:pStyle w:val="TableContents"/>
              <w:jc w:val="both"/>
              <w:rPr>
                <w:rFonts w:ascii="Arial Narrow" w:hAnsi="Arial Narrow"/>
                <w:sz w:val="20"/>
                <w:szCs w:val="20"/>
              </w:rPr>
            </w:pPr>
            <w:r>
              <w:rPr>
                <w:rFonts w:ascii="Arial Narrow" w:hAnsi="Arial Narrow"/>
                <w:sz w:val="20"/>
                <w:szCs w:val="20"/>
              </w:rPr>
              <w:t>− Warunkami Technicznymi Wykonania i Odbioru Sieci Kanalizacyjnych Wymagania Techniczne COBRTI Instal Zeszyt 9</w:t>
            </w:r>
          </w:p>
          <w:p w14:paraId="61FCC683" w14:textId="77777777" w:rsidR="0073138E" w:rsidRDefault="00D72DAE">
            <w:pPr>
              <w:pStyle w:val="TableContents"/>
              <w:jc w:val="both"/>
              <w:rPr>
                <w:rFonts w:ascii="Arial Narrow" w:hAnsi="Arial Narrow"/>
                <w:sz w:val="20"/>
                <w:szCs w:val="20"/>
              </w:rPr>
            </w:pPr>
            <w:r>
              <w:rPr>
                <w:rFonts w:ascii="Arial Narrow" w:hAnsi="Arial Narrow"/>
                <w:sz w:val="20"/>
                <w:szCs w:val="20"/>
              </w:rPr>
              <w:t>Wykonanie i odbiór instalacji dokonać zgodnie z:</w:t>
            </w:r>
          </w:p>
          <w:p w14:paraId="39588348" w14:textId="77777777" w:rsidR="0073138E" w:rsidRDefault="00D72DAE">
            <w:pPr>
              <w:pStyle w:val="TableContents"/>
              <w:jc w:val="both"/>
              <w:rPr>
                <w:rFonts w:ascii="Arial Narrow" w:hAnsi="Arial Narrow"/>
                <w:sz w:val="20"/>
                <w:szCs w:val="20"/>
              </w:rPr>
            </w:pPr>
            <w:r>
              <w:rPr>
                <w:rFonts w:ascii="Arial Narrow" w:hAnsi="Arial Narrow"/>
                <w:sz w:val="20"/>
                <w:szCs w:val="20"/>
              </w:rPr>
              <w:t>− Warunkami Technicznymi Wykonania i Odbioru Instalacji Kanalizacyjnych Wymagania Techniczne COBRTI Instal Zeszyt 12</w:t>
            </w:r>
          </w:p>
          <w:p w14:paraId="13B12605" w14:textId="77777777" w:rsidR="0073138E" w:rsidRDefault="00D72DAE">
            <w:pPr>
              <w:pStyle w:val="TableContents"/>
              <w:jc w:val="both"/>
              <w:rPr>
                <w:rFonts w:hint="eastAsia"/>
              </w:rPr>
            </w:pPr>
            <w:r>
              <w:rPr>
                <w:rFonts w:ascii="Arial Narrow" w:hAnsi="Arial Narrow"/>
                <w:b/>
                <w:bCs/>
                <w:sz w:val="20"/>
                <w:szCs w:val="20"/>
              </w:rPr>
              <w:t>• Przyłącze wodociągowe i instalacja wodociągowa</w:t>
            </w:r>
          </w:p>
          <w:p w14:paraId="0E0C3E86" w14:textId="77777777" w:rsidR="0073138E" w:rsidRDefault="00D72DAE">
            <w:pPr>
              <w:pStyle w:val="TableContents"/>
              <w:jc w:val="both"/>
              <w:rPr>
                <w:rFonts w:ascii="Arial Narrow" w:hAnsi="Arial Narrow"/>
                <w:sz w:val="20"/>
                <w:szCs w:val="20"/>
              </w:rPr>
            </w:pPr>
            <w:r>
              <w:rPr>
                <w:rFonts w:ascii="Arial Narrow" w:hAnsi="Arial Narrow"/>
                <w:sz w:val="20"/>
                <w:szCs w:val="20"/>
              </w:rPr>
              <w:t>− PN-86-B-02480 – Grunty budowlane. Określenia, symbole, podział i opisy gruntów</w:t>
            </w:r>
          </w:p>
          <w:p w14:paraId="06C750B5" w14:textId="77777777" w:rsidR="0073138E" w:rsidRDefault="00D72DAE">
            <w:pPr>
              <w:pStyle w:val="TableContents"/>
              <w:jc w:val="both"/>
              <w:rPr>
                <w:rFonts w:ascii="Arial Narrow" w:hAnsi="Arial Narrow"/>
                <w:sz w:val="20"/>
                <w:szCs w:val="20"/>
              </w:rPr>
            </w:pPr>
            <w:r>
              <w:rPr>
                <w:rFonts w:ascii="Arial Narrow" w:hAnsi="Arial Narrow"/>
                <w:sz w:val="20"/>
                <w:szCs w:val="20"/>
              </w:rPr>
              <w:t>− PN-81/B-03020 – Grunty budowlane. Posadowienie bezpośrednie budowli. Obliczenia statyczne i projektowanie</w:t>
            </w:r>
          </w:p>
          <w:p w14:paraId="276FE1CF" w14:textId="77777777" w:rsidR="0073138E" w:rsidRDefault="00D72DAE">
            <w:pPr>
              <w:pStyle w:val="TableContents"/>
              <w:jc w:val="both"/>
              <w:rPr>
                <w:rFonts w:ascii="Arial Narrow" w:hAnsi="Arial Narrow"/>
                <w:sz w:val="20"/>
                <w:szCs w:val="20"/>
              </w:rPr>
            </w:pPr>
            <w:r>
              <w:rPr>
                <w:rFonts w:ascii="Arial Narrow" w:hAnsi="Arial Narrow"/>
                <w:sz w:val="20"/>
                <w:szCs w:val="20"/>
              </w:rPr>
              <w:t>− PN-68/B-06050 – Roboty ziemne budowlane. Wymagania w zakresie wykonania i badania przy odbiorze</w:t>
            </w:r>
          </w:p>
          <w:p w14:paraId="0A368291" w14:textId="77777777" w:rsidR="0073138E" w:rsidRDefault="00D72DAE">
            <w:pPr>
              <w:pStyle w:val="TableContents"/>
              <w:jc w:val="both"/>
              <w:rPr>
                <w:rFonts w:ascii="Arial Narrow" w:hAnsi="Arial Narrow"/>
                <w:sz w:val="20"/>
                <w:szCs w:val="20"/>
              </w:rPr>
            </w:pPr>
            <w:r>
              <w:rPr>
                <w:rFonts w:ascii="Arial Narrow" w:hAnsi="Arial Narrow"/>
                <w:sz w:val="20"/>
                <w:szCs w:val="20"/>
              </w:rPr>
              <w:t>− PN-87/B-01100 – Kruszywo mineralne Kruszywa skalne. Podział, nazwy i określenia</w:t>
            </w:r>
          </w:p>
          <w:p w14:paraId="683BA946" w14:textId="77777777" w:rsidR="0073138E" w:rsidRDefault="00D72DAE">
            <w:pPr>
              <w:pStyle w:val="TableContents"/>
              <w:jc w:val="both"/>
              <w:rPr>
                <w:rFonts w:ascii="Arial Narrow" w:hAnsi="Arial Narrow"/>
                <w:sz w:val="20"/>
                <w:szCs w:val="20"/>
              </w:rPr>
            </w:pPr>
            <w:r>
              <w:rPr>
                <w:rFonts w:ascii="Arial Narrow" w:hAnsi="Arial Narrow"/>
                <w:sz w:val="20"/>
                <w:szCs w:val="20"/>
              </w:rPr>
              <w:t>− PN-EN 805 – Zaopatrzenie w wodę – Wymagania dla sieci wodociągowych i ich części składowych</w:t>
            </w:r>
          </w:p>
          <w:p w14:paraId="53D9CFE6" w14:textId="77777777" w:rsidR="0073138E" w:rsidRDefault="00D72DAE">
            <w:pPr>
              <w:pStyle w:val="TableContents"/>
              <w:jc w:val="both"/>
              <w:rPr>
                <w:rFonts w:ascii="Arial Narrow" w:hAnsi="Arial Narrow"/>
                <w:sz w:val="20"/>
                <w:szCs w:val="20"/>
              </w:rPr>
            </w:pPr>
            <w:r>
              <w:rPr>
                <w:rFonts w:ascii="Arial Narrow" w:hAnsi="Arial Narrow"/>
                <w:sz w:val="20"/>
                <w:szCs w:val="20"/>
              </w:rPr>
              <w:t>− PN-87/B-01060 – Sieć wodociągowa zewnętrzna – Obiekty i elementy wyposażenia – Terminologia</w:t>
            </w:r>
          </w:p>
          <w:p w14:paraId="660992DA" w14:textId="77777777" w:rsidR="0073138E" w:rsidRDefault="00D72DAE">
            <w:pPr>
              <w:pStyle w:val="TableContents"/>
              <w:jc w:val="both"/>
              <w:rPr>
                <w:rFonts w:ascii="Arial Narrow" w:hAnsi="Arial Narrow"/>
                <w:sz w:val="20"/>
                <w:szCs w:val="20"/>
              </w:rPr>
            </w:pPr>
            <w:r>
              <w:rPr>
                <w:rFonts w:ascii="Arial Narrow" w:hAnsi="Arial Narrow"/>
                <w:sz w:val="20"/>
                <w:szCs w:val="20"/>
              </w:rPr>
              <w:t>− PN-86/B-09700 – Tablice orientacyjne do oznaczania uzbrojenia na przewodach wodociągowych</w:t>
            </w:r>
          </w:p>
          <w:p w14:paraId="1853AF68" w14:textId="77777777" w:rsidR="0073138E" w:rsidRDefault="00D72DAE">
            <w:pPr>
              <w:pStyle w:val="TableContents"/>
              <w:jc w:val="both"/>
              <w:rPr>
                <w:rFonts w:ascii="Arial Narrow" w:hAnsi="Arial Narrow"/>
                <w:sz w:val="20"/>
                <w:szCs w:val="20"/>
              </w:rPr>
            </w:pPr>
            <w:r>
              <w:rPr>
                <w:rFonts w:ascii="Arial Narrow" w:hAnsi="Arial Narrow"/>
                <w:sz w:val="20"/>
                <w:szCs w:val="20"/>
              </w:rPr>
              <w:t>− PN-74/C-89200 – Rury z nieplastyfikowanego polichlorku winylu. Wymiary</w:t>
            </w:r>
          </w:p>
          <w:p w14:paraId="5D7CE612" w14:textId="77777777" w:rsidR="0073138E" w:rsidRDefault="00D72DAE">
            <w:pPr>
              <w:pStyle w:val="TableContents"/>
              <w:jc w:val="both"/>
              <w:rPr>
                <w:rFonts w:ascii="Arial Narrow" w:hAnsi="Arial Narrow"/>
                <w:sz w:val="20"/>
                <w:szCs w:val="20"/>
              </w:rPr>
            </w:pPr>
            <w:r>
              <w:rPr>
                <w:rFonts w:ascii="Arial Narrow" w:hAnsi="Arial Narrow"/>
                <w:sz w:val="20"/>
                <w:szCs w:val="20"/>
              </w:rPr>
              <w:t>− PN-B-10725:1997 – Wodociągi – Przewody zewnętrzne – Wymagania i badania</w:t>
            </w:r>
          </w:p>
          <w:p w14:paraId="1B9330B6" w14:textId="77777777" w:rsidR="0073138E" w:rsidRDefault="00D72DAE">
            <w:pPr>
              <w:pStyle w:val="TableContents"/>
              <w:jc w:val="both"/>
              <w:rPr>
                <w:rFonts w:hint="eastAsia"/>
              </w:rPr>
            </w:pPr>
            <w:r>
              <w:rPr>
                <w:rFonts w:ascii="Arial Narrow" w:hAnsi="Arial Narrow"/>
                <w:b/>
                <w:bCs/>
                <w:sz w:val="20"/>
                <w:szCs w:val="20"/>
              </w:rPr>
              <w:t>• Instalacja gazowa</w:t>
            </w:r>
          </w:p>
          <w:p w14:paraId="78C0665E" w14:textId="77777777" w:rsidR="0073138E" w:rsidRDefault="00D72DAE">
            <w:pPr>
              <w:pStyle w:val="TableContents"/>
              <w:jc w:val="both"/>
              <w:rPr>
                <w:rFonts w:ascii="Arial Narrow" w:hAnsi="Arial Narrow"/>
                <w:sz w:val="20"/>
                <w:szCs w:val="20"/>
              </w:rPr>
            </w:pPr>
            <w:r>
              <w:rPr>
                <w:rFonts w:ascii="Arial Narrow" w:hAnsi="Arial Narrow"/>
                <w:sz w:val="20"/>
                <w:szCs w:val="20"/>
              </w:rPr>
              <w:t>− Warunki Techniczne Wykonania i Odbioru Robót Budowlano – Montażowych, tom II – Instalacje sanitarne i przemysłowe</w:t>
            </w:r>
          </w:p>
          <w:p w14:paraId="08242375" w14:textId="77777777" w:rsidR="0073138E" w:rsidRDefault="00D72DAE">
            <w:pPr>
              <w:pStyle w:val="TableContents"/>
              <w:jc w:val="both"/>
              <w:rPr>
                <w:rFonts w:ascii="Arial Narrow" w:hAnsi="Arial Narrow"/>
                <w:sz w:val="20"/>
                <w:szCs w:val="20"/>
              </w:rPr>
            </w:pPr>
            <w:r>
              <w:rPr>
                <w:rFonts w:ascii="Arial Narrow" w:hAnsi="Arial Narrow"/>
                <w:sz w:val="20"/>
                <w:szCs w:val="20"/>
              </w:rPr>
              <w:t>− PN-92/M-34031 – Rurociągi pary i wody gorącej. Ogólne wymagania i badania</w:t>
            </w:r>
          </w:p>
          <w:p w14:paraId="6D70E3FE" w14:textId="77777777" w:rsidR="0073138E" w:rsidRDefault="00D72DAE">
            <w:pPr>
              <w:pStyle w:val="TableContents"/>
              <w:jc w:val="both"/>
              <w:rPr>
                <w:rFonts w:ascii="Arial Narrow" w:hAnsi="Arial Narrow"/>
                <w:sz w:val="20"/>
                <w:szCs w:val="20"/>
              </w:rPr>
            </w:pPr>
            <w:r>
              <w:rPr>
                <w:rFonts w:ascii="Arial Narrow" w:hAnsi="Arial Narrow"/>
                <w:sz w:val="20"/>
                <w:szCs w:val="20"/>
              </w:rPr>
              <w:t>− PN-68/B-06050 – Roboty ziemne budowlane. Wymagania w zakresie wykonania i badania przy odbiorze</w:t>
            </w:r>
          </w:p>
          <w:p w14:paraId="1EE772B9" w14:textId="77777777" w:rsidR="0073138E" w:rsidRDefault="00D72DAE">
            <w:pPr>
              <w:pStyle w:val="TableContents"/>
              <w:jc w:val="both"/>
              <w:rPr>
                <w:rFonts w:ascii="Arial Narrow" w:hAnsi="Arial Narrow"/>
                <w:sz w:val="20"/>
                <w:szCs w:val="20"/>
              </w:rPr>
            </w:pPr>
            <w:r>
              <w:rPr>
                <w:rFonts w:ascii="Arial Narrow" w:hAnsi="Arial Narrow"/>
                <w:sz w:val="20"/>
                <w:szCs w:val="20"/>
              </w:rPr>
              <w:t>− PN-EN 1555-1:2012 – Systemy przewodów rurowych z tworzyw sztucznych do przesyłania paliw gazowych – Polietylen (PE) – Część 1:</w:t>
            </w:r>
          </w:p>
          <w:p w14:paraId="3028E8F7" w14:textId="77777777" w:rsidR="0073138E" w:rsidRDefault="00D72DAE">
            <w:pPr>
              <w:pStyle w:val="TableContents"/>
              <w:jc w:val="both"/>
              <w:rPr>
                <w:rFonts w:hint="eastAsia"/>
              </w:rPr>
            </w:pPr>
            <w:r>
              <w:rPr>
                <w:rFonts w:ascii="Arial Narrow" w:hAnsi="Arial Narrow"/>
                <w:b/>
                <w:bCs/>
                <w:sz w:val="20"/>
                <w:szCs w:val="20"/>
              </w:rPr>
              <w:t>Wymagania ogólne</w:t>
            </w:r>
          </w:p>
          <w:p w14:paraId="2C7E29B1" w14:textId="77777777" w:rsidR="0073138E" w:rsidRDefault="00D72DAE">
            <w:pPr>
              <w:pStyle w:val="TableContents"/>
              <w:jc w:val="both"/>
              <w:rPr>
                <w:rFonts w:ascii="Arial Narrow" w:hAnsi="Arial Narrow"/>
                <w:sz w:val="20"/>
                <w:szCs w:val="20"/>
              </w:rPr>
            </w:pPr>
            <w:r>
              <w:rPr>
                <w:rFonts w:ascii="Arial Narrow" w:hAnsi="Arial Narrow"/>
                <w:sz w:val="20"/>
                <w:szCs w:val="20"/>
              </w:rPr>
              <w:t>− PN-EN 1555-2:2010 – Systemy przewodów rurowych z tworzyw sztucznych do przesyłania paliw gazowych - Polietylen (PE) – Część 2:</w:t>
            </w:r>
          </w:p>
          <w:p w14:paraId="7F123C98" w14:textId="77777777" w:rsidR="0073138E" w:rsidRDefault="00D72DAE">
            <w:pPr>
              <w:pStyle w:val="TableContents"/>
              <w:jc w:val="both"/>
              <w:rPr>
                <w:rFonts w:hint="eastAsia"/>
              </w:rPr>
            </w:pPr>
            <w:r>
              <w:rPr>
                <w:rFonts w:ascii="Arial Narrow" w:hAnsi="Arial Narrow"/>
                <w:b/>
                <w:bCs/>
                <w:sz w:val="20"/>
                <w:szCs w:val="20"/>
              </w:rPr>
              <w:t>Rury</w:t>
            </w:r>
          </w:p>
          <w:p w14:paraId="79AB967D" w14:textId="77777777" w:rsidR="0073138E" w:rsidRDefault="00D72DAE">
            <w:pPr>
              <w:pStyle w:val="TableContents"/>
              <w:jc w:val="both"/>
              <w:rPr>
                <w:rFonts w:ascii="Arial Narrow" w:hAnsi="Arial Narrow"/>
                <w:sz w:val="20"/>
                <w:szCs w:val="20"/>
              </w:rPr>
            </w:pPr>
            <w:r>
              <w:rPr>
                <w:rFonts w:ascii="Arial Narrow" w:hAnsi="Arial Narrow"/>
                <w:sz w:val="20"/>
                <w:szCs w:val="20"/>
              </w:rPr>
              <w:t>− PN-EN 1555-3:2012 – Systemy przewodów rurowych z tworzyw sztucznych do przesyłania paliw gazowych - Polietylen (PE) – Część 3:</w:t>
            </w:r>
          </w:p>
          <w:p w14:paraId="46B9429B" w14:textId="77777777" w:rsidR="0073138E" w:rsidRDefault="00D72DAE">
            <w:pPr>
              <w:pStyle w:val="TableContents"/>
              <w:jc w:val="both"/>
              <w:rPr>
                <w:rFonts w:hint="eastAsia"/>
              </w:rPr>
            </w:pPr>
            <w:r>
              <w:rPr>
                <w:rFonts w:ascii="Arial Narrow" w:hAnsi="Arial Narrow"/>
                <w:b/>
                <w:bCs/>
                <w:sz w:val="20"/>
                <w:szCs w:val="20"/>
              </w:rPr>
              <w:t>Kształtki</w:t>
            </w:r>
          </w:p>
          <w:p w14:paraId="4C3CFE43" w14:textId="77777777" w:rsidR="0073138E" w:rsidRDefault="00D72DAE">
            <w:pPr>
              <w:pStyle w:val="TableContents"/>
              <w:jc w:val="both"/>
              <w:rPr>
                <w:rFonts w:ascii="Arial Narrow" w:hAnsi="Arial Narrow"/>
                <w:sz w:val="20"/>
                <w:szCs w:val="20"/>
              </w:rPr>
            </w:pPr>
            <w:r>
              <w:rPr>
                <w:rFonts w:ascii="Arial Narrow" w:hAnsi="Arial Narrow"/>
                <w:sz w:val="20"/>
                <w:szCs w:val="20"/>
              </w:rPr>
              <w:t>− PN-EN 1555-4:2012 – Systemy przewodów rurowych z tworzyw sztucznych do przesyłania paliw gazowych – Polietylen (PE) – Część 4:</w:t>
            </w:r>
          </w:p>
          <w:p w14:paraId="5AF334E4" w14:textId="77777777" w:rsidR="0073138E" w:rsidRDefault="00D72DAE">
            <w:pPr>
              <w:pStyle w:val="TableContents"/>
              <w:jc w:val="both"/>
              <w:rPr>
                <w:rFonts w:ascii="Arial Narrow" w:hAnsi="Arial Narrow"/>
                <w:b/>
                <w:bCs/>
                <w:sz w:val="20"/>
                <w:szCs w:val="20"/>
              </w:rPr>
            </w:pPr>
            <w:r>
              <w:rPr>
                <w:rFonts w:ascii="Arial Narrow" w:hAnsi="Arial Narrow"/>
                <w:b/>
                <w:bCs/>
                <w:sz w:val="20"/>
                <w:szCs w:val="20"/>
              </w:rPr>
              <w:t>Armatura</w:t>
            </w:r>
          </w:p>
          <w:p w14:paraId="3F4105E4" w14:textId="77777777" w:rsidR="0073138E" w:rsidRDefault="00D72DAE">
            <w:pPr>
              <w:pStyle w:val="TableContents"/>
              <w:jc w:val="both"/>
              <w:rPr>
                <w:rFonts w:ascii="Arial Narrow" w:hAnsi="Arial Narrow"/>
                <w:sz w:val="20"/>
                <w:szCs w:val="20"/>
              </w:rPr>
            </w:pPr>
            <w:r>
              <w:rPr>
                <w:rFonts w:ascii="Arial Narrow" w:hAnsi="Arial Narrow"/>
                <w:sz w:val="20"/>
                <w:szCs w:val="20"/>
              </w:rPr>
              <w:t>− PN-EN 1555-5:2012 – Systemy przewodów rurowych z tworzyw sztucznych do przesyłania paliw gazowych – Polietylen (PE) – Część 5:</w:t>
            </w:r>
          </w:p>
          <w:p w14:paraId="3C8BC75B" w14:textId="77777777" w:rsidR="0073138E" w:rsidRDefault="00D72DAE">
            <w:pPr>
              <w:pStyle w:val="TableContents"/>
              <w:jc w:val="both"/>
              <w:rPr>
                <w:rFonts w:ascii="Arial Narrow" w:hAnsi="Arial Narrow"/>
                <w:sz w:val="20"/>
                <w:szCs w:val="20"/>
              </w:rPr>
            </w:pPr>
            <w:r>
              <w:rPr>
                <w:rFonts w:ascii="Arial Narrow" w:hAnsi="Arial Narrow"/>
                <w:sz w:val="20"/>
                <w:szCs w:val="20"/>
              </w:rPr>
              <w:t>Przydatność do stosowania w systemie</w:t>
            </w:r>
          </w:p>
          <w:p w14:paraId="596BCB7E" w14:textId="77777777" w:rsidR="0073138E" w:rsidRDefault="00D72DAE">
            <w:pPr>
              <w:pStyle w:val="TableContents"/>
              <w:jc w:val="both"/>
              <w:rPr>
                <w:rFonts w:ascii="Arial Narrow" w:hAnsi="Arial Narrow"/>
                <w:sz w:val="20"/>
                <w:szCs w:val="20"/>
              </w:rPr>
            </w:pPr>
            <w:r>
              <w:rPr>
                <w:rFonts w:ascii="Arial Narrow" w:hAnsi="Arial Narrow"/>
                <w:sz w:val="20"/>
                <w:szCs w:val="20"/>
              </w:rPr>
              <w:t>− PN-89/B-10425 – Przewody dymowe, spalinowe i wentylacyjne murowane z cegły. Wymagania techniczne i badania przy odbiorze</w:t>
            </w:r>
          </w:p>
          <w:p w14:paraId="176A8E06" w14:textId="77777777" w:rsidR="0073138E" w:rsidRDefault="00D72DAE">
            <w:pPr>
              <w:pStyle w:val="TableContents"/>
              <w:jc w:val="both"/>
              <w:rPr>
                <w:rFonts w:ascii="Arial Narrow" w:hAnsi="Arial Narrow"/>
                <w:sz w:val="20"/>
                <w:szCs w:val="20"/>
              </w:rPr>
            </w:pPr>
            <w:r>
              <w:rPr>
                <w:rFonts w:ascii="Arial Narrow" w:hAnsi="Arial Narrow"/>
                <w:sz w:val="20"/>
                <w:szCs w:val="20"/>
              </w:rPr>
              <w:t>Wykonanie i odbiór instalacji dokonać zgodnie z:</w:t>
            </w:r>
          </w:p>
          <w:p w14:paraId="6DD72936" w14:textId="77777777" w:rsidR="0073138E" w:rsidRDefault="00D72DAE">
            <w:pPr>
              <w:pStyle w:val="TableContents"/>
              <w:jc w:val="both"/>
              <w:rPr>
                <w:rFonts w:ascii="Arial Narrow" w:hAnsi="Arial Narrow"/>
                <w:sz w:val="20"/>
                <w:szCs w:val="20"/>
              </w:rPr>
            </w:pPr>
            <w:r>
              <w:rPr>
                <w:rFonts w:ascii="Arial Narrow" w:hAnsi="Arial Narrow"/>
                <w:sz w:val="20"/>
                <w:szCs w:val="20"/>
              </w:rPr>
              <w:t>− Warunkami Technicznymi Wykonania i Odbioru Wymagania Techniczne COBRTI Instal Zeszyty 1 – 12</w:t>
            </w:r>
          </w:p>
          <w:p w14:paraId="7254DCD3" w14:textId="77777777" w:rsidR="0073138E" w:rsidRDefault="00D72DAE">
            <w:pPr>
              <w:pStyle w:val="TableContents"/>
              <w:jc w:val="both"/>
              <w:rPr>
                <w:rFonts w:ascii="Arial Narrow" w:hAnsi="Arial Narrow"/>
                <w:sz w:val="20"/>
                <w:szCs w:val="20"/>
              </w:rPr>
            </w:pPr>
            <w:r>
              <w:rPr>
                <w:rFonts w:ascii="Arial Narrow" w:hAnsi="Arial Narrow"/>
                <w:sz w:val="20"/>
                <w:szCs w:val="20"/>
              </w:rPr>
              <w:t>− Wymaganiami Eksploatacyjnymi oraz Warunkami technicznymi wykonania i odbioru instalacji gazowych</w:t>
            </w:r>
          </w:p>
          <w:p w14:paraId="3CA86D2F" w14:textId="77777777" w:rsidR="0073138E" w:rsidRDefault="00D72DAE">
            <w:pPr>
              <w:pStyle w:val="TableContents"/>
              <w:jc w:val="both"/>
              <w:rPr>
                <w:rFonts w:hint="eastAsia"/>
              </w:rPr>
            </w:pPr>
            <w:r>
              <w:rPr>
                <w:rFonts w:ascii="Arial Narrow" w:hAnsi="Arial Narrow"/>
                <w:b/>
                <w:bCs/>
                <w:sz w:val="20"/>
                <w:szCs w:val="20"/>
              </w:rPr>
              <w:t>• Wewnętrzna instalacja wentylacji mechanicznej i klimatyzacji</w:t>
            </w:r>
          </w:p>
          <w:p w14:paraId="24717885"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Warunki Techniczne Wykonania i Odbioru Robót Budowlano – Montażowych, tom II – Instalacje sanitarne i przemysłowe.  </w:t>
            </w:r>
          </w:p>
          <w:p w14:paraId="302954FE" w14:textId="77777777" w:rsidR="0073138E" w:rsidRDefault="00D72DAE">
            <w:pPr>
              <w:pStyle w:val="TableContents"/>
              <w:jc w:val="both"/>
              <w:rPr>
                <w:rFonts w:ascii="Arial Narrow" w:hAnsi="Arial Narrow"/>
                <w:sz w:val="20"/>
                <w:szCs w:val="20"/>
              </w:rPr>
            </w:pPr>
            <w:r>
              <w:rPr>
                <w:rFonts w:ascii="Arial Narrow" w:hAnsi="Arial Narrow"/>
                <w:sz w:val="20"/>
                <w:szCs w:val="20"/>
              </w:rPr>
              <w:t>− Wymagania techniczne COBRTI INSTAL Zeszyt 5. Warunki Techniczne wykonania i odbioru instalacji wentylacyjnych, wyd. Warszawa, wrzesień 2002 r. PN-EN 12599:2002</w:t>
            </w:r>
          </w:p>
          <w:p w14:paraId="3CAE6379" w14:textId="77777777" w:rsidR="0073138E" w:rsidRDefault="00D72DAE">
            <w:pPr>
              <w:pStyle w:val="TableContents"/>
              <w:jc w:val="both"/>
              <w:rPr>
                <w:rFonts w:ascii="Arial Narrow" w:hAnsi="Arial Narrow"/>
                <w:sz w:val="20"/>
                <w:szCs w:val="20"/>
              </w:rPr>
            </w:pPr>
            <w:r>
              <w:rPr>
                <w:rFonts w:ascii="Arial Narrow" w:hAnsi="Arial Narrow"/>
                <w:sz w:val="20"/>
                <w:szCs w:val="20"/>
              </w:rPr>
              <w:t>− Wentylacja mechaniczna. Urządzenia wentylacyjne. Wymagania i badania techniczne przy odbiorze</w:t>
            </w:r>
          </w:p>
          <w:p w14:paraId="092AF293" w14:textId="77777777" w:rsidR="0073138E" w:rsidRDefault="00D72DAE">
            <w:pPr>
              <w:pStyle w:val="TableContents"/>
              <w:jc w:val="both"/>
              <w:rPr>
                <w:rFonts w:ascii="Arial Narrow" w:hAnsi="Arial Narrow"/>
                <w:sz w:val="20"/>
                <w:szCs w:val="20"/>
              </w:rPr>
            </w:pPr>
            <w:r>
              <w:rPr>
                <w:rFonts w:ascii="Arial Narrow" w:hAnsi="Arial Narrow"/>
                <w:sz w:val="20"/>
                <w:szCs w:val="20"/>
              </w:rPr>
              <w:t>− PN-EN 1507:2006 – Wentylacja. Przewody wentylacyjne. Szczelność. Wymagania i badania</w:t>
            </w:r>
          </w:p>
          <w:p w14:paraId="4FA8AE2B" w14:textId="77777777" w:rsidR="0073138E" w:rsidRDefault="00D72DAE">
            <w:pPr>
              <w:pStyle w:val="TableContents"/>
              <w:jc w:val="both"/>
              <w:rPr>
                <w:rFonts w:ascii="Arial Narrow" w:hAnsi="Arial Narrow"/>
                <w:sz w:val="20"/>
                <w:szCs w:val="20"/>
              </w:rPr>
            </w:pPr>
            <w:r>
              <w:rPr>
                <w:rFonts w:ascii="Arial Narrow" w:hAnsi="Arial Narrow"/>
                <w:sz w:val="20"/>
                <w:szCs w:val="20"/>
              </w:rPr>
              <w:t>− PN-B76002:1996 – Wentylacja. Połączenia urządzeń, przewodów i kształtek wentylacyjnych blaszanych</w:t>
            </w:r>
          </w:p>
          <w:p w14:paraId="152E8D60" w14:textId="77777777" w:rsidR="0073138E" w:rsidRDefault="00D72DAE">
            <w:pPr>
              <w:pStyle w:val="TableContents"/>
              <w:jc w:val="both"/>
              <w:rPr>
                <w:rFonts w:ascii="Arial Narrow" w:hAnsi="Arial Narrow"/>
                <w:sz w:val="20"/>
                <w:szCs w:val="20"/>
              </w:rPr>
            </w:pPr>
            <w:r>
              <w:rPr>
                <w:rFonts w:ascii="Arial Narrow" w:hAnsi="Arial Narrow"/>
                <w:sz w:val="20"/>
                <w:szCs w:val="20"/>
              </w:rPr>
              <w:t>− PN-EN 1505:2001 – Wentylacja. Przewody wentylacyjne. Wymiary przekroju poprzecznego</w:t>
            </w:r>
          </w:p>
          <w:p w14:paraId="35F268FA"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 PN-B03434:1999 – Wentylacja. Przewody wentylacyjne</w:t>
            </w:r>
          </w:p>
          <w:p w14:paraId="2FB21524" w14:textId="77777777" w:rsidR="0073138E" w:rsidRDefault="00D72DAE">
            <w:pPr>
              <w:pStyle w:val="TableContents"/>
              <w:jc w:val="both"/>
              <w:rPr>
                <w:rFonts w:ascii="Arial Narrow" w:hAnsi="Arial Narrow"/>
                <w:sz w:val="20"/>
                <w:szCs w:val="20"/>
              </w:rPr>
            </w:pPr>
            <w:r>
              <w:rPr>
                <w:rFonts w:ascii="Arial Narrow" w:hAnsi="Arial Narrow"/>
                <w:sz w:val="20"/>
                <w:szCs w:val="20"/>
              </w:rPr>
              <w:t>− PN-83/B-03430 – Wentylacja w budynkach mieszkalnych zamieszkania zbiorowego i użyteczności publicznej</w:t>
            </w:r>
          </w:p>
          <w:p w14:paraId="5DE1C325" w14:textId="77777777" w:rsidR="0073138E" w:rsidRDefault="00D72DAE">
            <w:pPr>
              <w:pStyle w:val="TableContents"/>
              <w:jc w:val="both"/>
              <w:rPr>
                <w:rFonts w:ascii="Arial Narrow" w:hAnsi="Arial Narrow"/>
                <w:sz w:val="20"/>
                <w:szCs w:val="20"/>
              </w:rPr>
            </w:pPr>
            <w:r>
              <w:rPr>
                <w:rFonts w:ascii="Arial Narrow" w:hAnsi="Arial Narrow"/>
                <w:sz w:val="20"/>
                <w:szCs w:val="20"/>
              </w:rPr>
              <w:t>− PN-B-01411:1999 – Wentylacja i klimatyzacja - Terminologia</w:t>
            </w:r>
          </w:p>
          <w:p w14:paraId="39083DB4" w14:textId="77777777" w:rsidR="0073138E" w:rsidRDefault="00D72DAE">
            <w:pPr>
              <w:pStyle w:val="TableContents"/>
              <w:jc w:val="both"/>
              <w:rPr>
                <w:rFonts w:ascii="Arial Narrow" w:hAnsi="Arial Narrow"/>
                <w:sz w:val="20"/>
                <w:szCs w:val="20"/>
              </w:rPr>
            </w:pPr>
            <w:r>
              <w:rPr>
                <w:rFonts w:ascii="Arial Narrow" w:hAnsi="Arial Narrow"/>
                <w:sz w:val="20"/>
                <w:szCs w:val="20"/>
              </w:rPr>
              <w:t>− PN-76/B-03420 – Wentylacja i klimatyzacja - Parametry obliczeniowe powietrza zewnętrznego</w:t>
            </w:r>
          </w:p>
          <w:p w14:paraId="0C340560"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PN-78/B-03421 – Wentylacja i klimatyzacja - Parametry obliczeniowe powietrza wewnętrznego w pomieszczeniach przeznaczonych do stałego przebywania ludzi  </w:t>
            </w:r>
          </w:p>
          <w:p w14:paraId="42BEE554" w14:textId="77777777" w:rsidR="0073138E" w:rsidRDefault="00D72DAE">
            <w:pPr>
              <w:pStyle w:val="TableContents"/>
              <w:jc w:val="both"/>
              <w:rPr>
                <w:rFonts w:ascii="Arial Narrow" w:hAnsi="Arial Narrow"/>
                <w:sz w:val="20"/>
                <w:szCs w:val="20"/>
              </w:rPr>
            </w:pPr>
            <w:r>
              <w:rPr>
                <w:rFonts w:ascii="Arial Narrow" w:hAnsi="Arial Narrow"/>
                <w:sz w:val="20"/>
                <w:szCs w:val="20"/>
              </w:rPr>
              <w:t>− PrPN-EN 12599 – Wentylacja budynków - Procedury badań i metody pomiarowe dotyczące odbioru wykonanych instalacji wentylacji i klimatyzacji.</w:t>
            </w:r>
          </w:p>
          <w:p w14:paraId="30709CDC" w14:textId="77777777" w:rsidR="0073138E" w:rsidRDefault="00D72DAE">
            <w:pPr>
              <w:pStyle w:val="TableContents"/>
              <w:jc w:val="both"/>
              <w:rPr>
                <w:rFonts w:hint="eastAsia"/>
              </w:rPr>
            </w:pPr>
            <w:r>
              <w:rPr>
                <w:rFonts w:ascii="Arial Narrow" w:hAnsi="Arial Narrow"/>
                <w:b/>
                <w:bCs/>
                <w:sz w:val="20"/>
                <w:szCs w:val="20"/>
              </w:rPr>
              <w:t>• Instalacja centralnego ogrzewania</w:t>
            </w:r>
          </w:p>
          <w:p w14:paraId="6B3E797D" w14:textId="77777777" w:rsidR="0073138E" w:rsidRDefault="00D72DAE">
            <w:pPr>
              <w:pStyle w:val="TableContents"/>
              <w:jc w:val="both"/>
              <w:rPr>
                <w:rFonts w:ascii="Arial Narrow" w:hAnsi="Arial Narrow"/>
                <w:sz w:val="20"/>
                <w:szCs w:val="20"/>
              </w:rPr>
            </w:pPr>
            <w:r>
              <w:rPr>
                <w:rFonts w:ascii="Arial Narrow" w:hAnsi="Arial Narrow"/>
                <w:sz w:val="20"/>
                <w:szCs w:val="20"/>
              </w:rPr>
              <w:t>− Warunki Techniczne Wykonania i Odbioru Robót Budowlano –Montażowych, tom II – Instalacje sanitarne i przemysłowe. Warunki techniczne wykonania i odbioru rurociągów z tworzyw sztucznych</w:t>
            </w:r>
          </w:p>
          <w:p w14:paraId="56C79AE2" w14:textId="44DD2959" w:rsidR="0073138E" w:rsidRDefault="00D72DAE">
            <w:pPr>
              <w:pStyle w:val="TableContents"/>
              <w:jc w:val="both"/>
              <w:rPr>
                <w:rFonts w:ascii="Arial Narrow" w:hAnsi="Arial Narrow"/>
                <w:sz w:val="20"/>
                <w:szCs w:val="20"/>
              </w:rPr>
            </w:pPr>
            <w:r>
              <w:rPr>
                <w:rFonts w:ascii="Arial Narrow" w:hAnsi="Arial Narrow"/>
                <w:sz w:val="20"/>
                <w:szCs w:val="20"/>
              </w:rPr>
              <w:t>− Ustawa z dnia 7 lipca 1994 r. Prawo budowlane (</w:t>
            </w:r>
            <w:r w:rsidR="00512FE9" w:rsidRPr="00512FE9">
              <w:rPr>
                <w:rFonts w:ascii="Arial Narrow" w:hAnsi="Arial Narrow"/>
                <w:sz w:val="20"/>
                <w:szCs w:val="20"/>
              </w:rPr>
              <w:t>Dz. U. z 2023 r. poz. 682</w:t>
            </w:r>
            <w:r w:rsidR="00512FE9">
              <w:rPr>
                <w:rFonts w:ascii="Arial Narrow" w:hAnsi="Arial Narrow"/>
                <w:sz w:val="20"/>
                <w:szCs w:val="20"/>
              </w:rPr>
              <w:t xml:space="preserve"> ze zm)</w:t>
            </w:r>
            <w:r>
              <w:rPr>
                <w:rFonts w:ascii="Arial Narrow" w:hAnsi="Arial Narrow"/>
                <w:sz w:val="20"/>
                <w:szCs w:val="20"/>
              </w:rPr>
              <w:t>.)</w:t>
            </w:r>
          </w:p>
          <w:p w14:paraId="0831CF0C" w14:textId="2CEBD323" w:rsidR="00512FE9" w:rsidRPr="00512FE9" w:rsidRDefault="00D72DAE" w:rsidP="00512FE9">
            <w:pPr>
              <w:pStyle w:val="TableContents"/>
              <w:jc w:val="both"/>
              <w:rPr>
                <w:rFonts w:ascii="Arial Narrow" w:hAnsi="Arial Narrow"/>
                <w:b/>
                <w:bCs/>
                <w:sz w:val="20"/>
                <w:szCs w:val="20"/>
              </w:rPr>
            </w:pPr>
            <w:r>
              <w:rPr>
                <w:rFonts w:ascii="Arial Narrow" w:hAnsi="Arial Narrow"/>
                <w:sz w:val="20"/>
                <w:szCs w:val="20"/>
              </w:rPr>
              <w:t xml:space="preserve">− Ustawa </w:t>
            </w:r>
            <w:r w:rsidR="00512FE9" w:rsidRPr="00512FE9">
              <w:rPr>
                <w:rFonts w:ascii="Arial Narrow" w:hAnsi="Arial Narrow"/>
                <w:sz w:val="20"/>
                <w:szCs w:val="20"/>
              </w:rPr>
              <w:t>z dnia 11 września 2019 r.</w:t>
            </w:r>
            <w:r>
              <w:rPr>
                <w:rFonts w:ascii="Arial Narrow" w:hAnsi="Arial Narrow"/>
                <w:sz w:val="20"/>
                <w:szCs w:val="20"/>
              </w:rPr>
              <w:t>. Prawo zamówień publicznych (</w:t>
            </w:r>
            <w:r w:rsidR="00512FE9" w:rsidRPr="00512FE9">
              <w:rPr>
                <w:rFonts w:ascii="Arial Narrow" w:hAnsi="Arial Narrow"/>
                <w:b/>
                <w:bCs/>
                <w:sz w:val="20"/>
                <w:szCs w:val="20"/>
              </w:rPr>
              <w:t>Dz.U. 2023 poz. 1605</w:t>
            </w:r>
          </w:p>
          <w:p w14:paraId="428DAE49" w14:textId="3FAA198A" w:rsidR="0073138E" w:rsidRDefault="00D72DAE">
            <w:pPr>
              <w:pStyle w:val="TableContents"/>
              <w:jc w:val="both"/>
              <w:rPr>
                <w:rFonts w:ascii="Arial Narrow" w:hAnsi="Arial Narrow"/>
                <w:sz w:val="20"/>
                <w:szCs w:val="20"/>
              </w:rPr>
            </w:pPr>
            <w:r>
              <w:rPr>
                <w:rFonts w:ascii="Arial Narrow" w:hAnsi="Arial Narrow"/>
                <w:sz w:val="20"/>
                <w:szCs w:val="20"/>
              </w:rPr>
              <w:t>.)</w:t>
            </w:r>
          </w:p>
          <w:p w14:paraId="50640CB9" w14:textId="6FF8D425" w:rsidR="0073138E" w:rsidRDefault="00D72DAE">
            <w:pPr>
              <w:pStyle w:val="TableContents"/>
              <w:jc w:val="both"/>
              <w:rPr>
                <w:rFonts w:ascii="Arial Narrow" w:hAnsi="Arial Narrow"/>
                <w:sz w:val="20"/>
                <w:szCs w:val="20"/>
              </w:rPr>
            </w:pPr>
            <w:r>
              <w:rPr>
                <w:rFonts w:ascii="Arial Narrow" w:hAnsi="Arial Narrow"/>
                <w:sz w:val="20"/>
                <w:szCs w:val="20"/>
              </w:rPr>
              <w:t>− Ustawa z dnia 16 kwietnia 2004 r. o wyrobach budowlanych (</w:t>
            </w:r>
            <w:r w:rsidR="00A34B98" w:rsidRPr="00A34B98">
              <w:rPr>
                <w:rFonts w:ascii="Arial Narrow" w:hAnsi="Arial Narrow"/>
                <w:sz w:val="20"/>
                <w:szCs w:val="20"/>
              </w:rPr>
              <w:t>Dz. U. z 2021 r. poz. 1213.</w:t>
            </w:r>
            <w:r>
              <w:rPr>
                <w:rFonts w:ascii="Arial Narrow" w:hAnsi="Arial Narrow"/>
                <w:sz w:val="20"/>
                <w:szCs w:val="20"/>
              </w:rPr>
              <w:t>.)</w:t>
            </w:r>
          </w:p>
          <w:p w14:paraId="2948E5C2" w14:textId="6E7AEBFD" w:rsidR="0073138E" w:rsidRDefault="00D72DAE">
            <w:pPr>
              <w:pStyle w:val="TableContents"/>
              <w:jc w:val="both"/>
              <w:rPr>
                <w:rFonts w:ascii="Arial Narrow" w:hAnsi="Arial Narrow"/>
                <w:sz w:val="20"/>
                <w:szCs w:val="20"/>
              </w:rPr>
            </w:pPr>
            <w:r>
              <w:rPr>
                <w:rFonts w:ascii="Arial Narrow" w:hAnsi="Arial Narrow"/>
                <w:sz w:val="20"/>
                <w:szCs w:val="20"/>
              </w:rPr>
              <w:t>− ustawa z dnia 30 sierpnia 2002 r. o systemie oceny zgodności (</w:t>
            </w:r>
            <w:r w:rsidR="00A34B98" w:rsidRPr="00A34B98">
              <w:rPr>
                <w:rFonts w:ascii="Arial Narrow" w:hAnsi="Arial Narrow"/>
                <w:sz w:val="20"/>
                <w:szCs w:val="20"/>
              </w:rPr>
              <w:t>Dz. U. z 2023 r. poz. 215</w:t>
            </w:r>
            <w:r>
              <w:rPr>
                <w:rFonts w:ascii="Arial Narrow" w:hAnsi="Arial Narrow"/>
                <w:sz w:val="20"/>
                <w:szCs w:val="20"/>
              </w:rPr>
              <w:t>.)</w:t>
            </w:r>
          </w:p>
          <w:p w14:paraId="189898EA" w14:textId="77777777" w:rsidR="00A34B98" w:rsidRPr="00A34B98" w:rsidRDefault="00D72DAE" w:rsidP="00A34B98">
            <w:pPr>
              <w:pStyle w:val="TableContents"/>
              <w:jc w:val="both"/>
              <w:rPr>
                <w:rFonts w:ascii="Arial Narrow" w:hAnsi="Arial Narrow"/>
                <w:b/>
                <w:bCs/>
                <w:sz w:val="20"/>
                <w:szCs w:val="20"/>
              </w:rPr>
            </w:pPr>
            <w:r>
              <w:rPr>
                <w:rFonts w:ascii="Arial Narrow" w:hAnsi="Arial Narrow"/>
                <w:sz w:val="20"/>
                <w:szCs w:val="20"/>
              </w:rPr>
              <w:t xml:space="preserve">− </w:t>
            </w:r>
            <w:r w:rsidR="00A34B98" w:rsidRPr="00A34B98">
              <w:rPr>
                <w:rFonts w:ascii="Arial Narrow" w:hAnsi="Arial Narrow"/>
                <w:b/>
                <w:bCs/>
                <w:sz w:val="20"/>
                <w:szCs w:val="20"/>
              </w:rPr>
              <w:t>Rozporządzenie Ministra Rozwoju i Technologii z dnia 20 grudnia 2021 r. w sprawie szczegółowego zakresu i formy dokumentacji projektowej, specyfikacji technicznych wykonania i odbioru robót budowlanych oraz programu funkcjonalno-użytkowego</w:t>
            </w:r>
          </w:p>
          <w:p w14:paraId="0F373E43" w14:textId="14BB405C" w:rsidR="00A34B98" w:rsidRPr="00A34B98" w:rsidDel="009900A4" w:rsidRDefault="009900A4" w:rsidP="00A34B98">
            <w:pPr>
              <w:pStyle w:val="TableContents"/>
              <w:jc w:val="both"/>
              <w:rPr>
                <w:del w:id="4" w:author="User" w:date="2023-12-01T08:23:00Z"/>
                <w:rFonts w:ascii="Arial Narrow" w:hAnsi="Arial Narrow"/>
                <w:b/>
                <w:bCs/>
                <w:sz w:val="20"/>
                <w:szCs w:val="20"/>
              </w:rPr>
            </w:pPr>
            <w:ins w:id="5" w:author="User" w:date="2023-12-01T08:22:00Z">
              <w:r w:rsidRPr="009900A4" w:rsidDel="009900A4">
                <w:rPr>
                  <w:rFonts w:ascii="Arial Narrow" w:hAnsi="Arial Narrow"/>
                  <w:strike/>
                  <w:sz w:val="20"/>
                  <w:szCs w:val="20"/>
                </w:rPr>
                <w:t xml:space="preserve"> </w:t>
              </w:r>
            </w:ins>
            <w:r w:rsidR="00D72DAE">
              <w:rPr>
                <w:rFonts w:ascii="Arial Narrow" w:hAnsi="Arial Narrow"/>
                <w:sz w:val="20"/>
                <w:szCs w:val="20"/>
              </w:rPr>
              <w:t>(</w:t>
            </w:r>
            <w:r w:rsidR="00A34B98" w:rsidRPr="00A34B98">
              <w:rPr>
                <w:rFonts w:ascii="Arial Narrow" w:hAnsi="Arial Narrow"/>
                <w:b/>
                <w:bCs/>
                <w:sz w:val="20"/>
                <w:szCs w:val="20"/>
              </w:rPr>
              <w:t>Dz.U. 2021 poz. 2454</w:t>
            </w:r>
            <w:r w:rsidR="00A34B98">
              <w:rPr>
                <w:rFonts w:ascii="Arial Narrow" w:hAnsi="Arial Narrow"/>
                <w:b/>
                <w:bCs/>
                <w:sz w:val="20"/>
                <w:szCs w:val="20"/>
              </w:rPr>
              <w:t>)</w:t>
            </w:r>
          </w:p>
          <w:p w14:paraId="446CCEDB" w14:textId="5520BE21" w:rsidR="0073138E" w:rsidRDefault="0073138E">
            <w:pPr>
              <w:pStyle w:val="TableContents"/>
              <w:jc w:val="both"/>
              <w:rPr>
                <w:rFonts w:ascii="Arial Narrow" w:hAnsi="Arial Narrow"/>
                <w:sz w:val="20"/>
                <w:szCs w:val="20"/>
              </w:rPr>
            </w:pPr>
          </w:p>
          <w:p w14:paraId="0EF30374" w14:textId="70ADA6CE" w:rsidR="00A34B98" w:rsidRPr="00664251" w:rsidRDefault="00D72DAE" w:rsidP="00664251">
            <w:pPr>
              <w:pStyle w:val="TableContents"/>
              <w:jc w:val="both"/>
              <w:rPr>
                <w:rFonts w:ascii="Arial Narrow" w:hAnsi="Arial Narrow"/>
                <w:sz w:val="20"/>
                <w:szCs w:val="20"/>
              </w:rPr>
            </w:pPr>
            <w:r w:rsidRPr="00664251">
              <w:rPr>
                <w:rFonts w:ascii="Arial Narrow" w:hAnsi="Arial Narrow"/>
                <w:b/>
                <w:bCs/>
                <w:sz w:val="20"/>
                <w:szCs w:val="20"/>
              </w:rPr>
              <w:t xml:space="preserve">− </w:t>
            </w:r>
            <w:r w:rsidR="00A34B98" w:rsidRPr="00A34B98">
              <w:rPr>
                <w:rFonts w:ascii="Arial Narrow" w:hAnsi="Arial Narrow"/>
                <w:b/>
                <w:bCs/>
                <w:sz w:val="20"/>
                <w:szCs w:val="20"/>
              </w:rPr>
              <w:t>Rozporządzenie Ministra Rozwoju i Technologii z dnia 22 grudnia 2022 r. w sprawie dziennika budowy oraz systemu Elektroniczny Dziennik Budowy</w:t>
            </w:r>
            <w:r w:rsidR="00A34B98">
              <w:rPr>
                <w:rFonts w:ascii="Arial Narrow" w:hAnsi="Arial Narrow"/>
                <w:b/>
                <w:bCs/>
                <w:sz w:val="20"/>
                <w:szCs w:val="20"/>
              </w:rPr>
              <w:t xml:space="preserve"> (</w:t>
            </w:r>
            <w:r w:rsidR="00A34B98" w:rsidRPr="00664251">
              <w:rPr>
                <w:rFonts w:ascii="Arial Narrow" w:hAnsi="Arial Narrow"/>
                <w:b/>
                <w:bCs/>
                <w:sz w:val="20"/>
                <w:szCs w:val="20"/>
              </w:rPr>
              <w:t>Dz.U. 2023 poz. 45</w:t>
            </w:r>
            <w:r w:rsidR="00A34B98">
              <w:rPr>
                <w:rFonts w:ascii="Arial Narrow" w:hAnsi="Arial Narrow"/>
                <w:b/>
                <w:bCs/>
                <w:sz w:val="20"/>
                <w:szCs w:val="20"/>
              </w:rPr>
              <w:t>)</w:t>
            </w:r>
          </w:p>
          <w:p w14:paraId="1D486DC5" w14:textId="165685FF" w:rsidR="0073138E" w:rsidRDefault="00A34B98">
            <w:pPr>
              <w:pStyle w:val="TableContents"/>
              <w:jc w:val="both"/>
              <w:rPr>
                <w:rFonts w:ascii="Arial Narrow" w:hAnsi="Arial Narrow"/>
                <w:sz w:val="20"/>
                <w:szCs w:val="20"/>
              </w:rPr>
            </w:pPr>
            <w:ins w:id="6" w:author="Praca" w:date="2023-09-19T09:26:00Z">
              <w:del w:id="7" w:author="User" w:date="2023-12-01T08:23:00Z">
                <w:r w:rsidDel="009900A4">
                  <w:rPr>
                    <w:rFonts w:ascii="Arial Narrow" w:hAnsi="Arial Narrow"/>
                    <w:sz w:val="20"/>
                    <w:szCs w:val="20"/>
                  </w:rPr>
                  <w:delText>-</w:delText>
                </w:r>
              </w:del>
            </w:ins>
          </w:p>
          <w:p w14:paraId="7EA7D99B"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Infrastruktury z dnia 23 czerwca 2003 r. w sprawie informacji dotyczącej bezpieczeństwa i ochrony zdrowia oraz planu bezpieczeństwa i ochrony zdrowia (Dz. U. z 2003 r. Nr 120, poz. 1126)</w:t>
            </w:r>
          </w:p>
          <w:p w14:paraId="0854149C" w14:textId="77777777" w:rsidR="0073138E" w:rsidRDefault="00D72DAE">
            <w:pPr>
              <w:pStyle w:val="TableContents"/>
              <w:jc w:val="both"/>
              <w:rPr>
                <w:rFonts w:ascii="Arial Narrow" w:hAnsi="Arial Narrow"/>
                <w:sz w:val="20"/>
                <w:szCs w:val="20"/>
              </w:rPr>
            </w:pPr>
            <w:r>
              <w:rPr>
                <w:rFonts w:ascii="Arial Narrow" w:hAnsi="Arial Narrow"/>
                <w:sz w:val="20"/>
                <w:szCs w:val="20"/>
              </w:rPr>
              <w:t>− Zeszyt 2: Wytyczne projektowania instalacji centralnego ogrzewania – wyd. COBRTI INSTAL</w:t>
            </w:r>
          </w:p>
          <w:p w14:paraId="1CA75D8C" w14:textId="77777777" w:rsidR="0073138E" w:rsidRDefault="00D72DAE">
            <w:pPr>
              <w:pStyle w:val="TableContents"/>
              <w:jc w:val="both"/>
              <w:rPr>
                <w:rFonts w:ascii="Arial Narrow" w:hAnsi="Arial Narrow"/>
                <w:sz w:val="20"/>
                <w:szCs w:val="20"/>
              </w:rPr>
            </w:pPr>
            <w:r>
              <w:rPr>
                <w:rFonts w:ascii="Arial Narrow" w:hAnsi="Arial Narrow"/>
                <w:sz w:val="20"/>
                <w:szCs w:val="20"/>
              </w:rPr>
              <w:t>− Zeszyt 6: Warunki techniczne wykonania i odbioru instalacji ogrzewczych – wyd.COBRTI INSTAL</w:t>
            </w:r>
          </w:p>
          <w:p w14:paraId="5BBC722A" w14:textId="77777777" w:rsidR="0073138E" w:rsidRDefault="00D72DAE">
            <w:pPr>
              <w:pStyle w:val="TableContents"/>
              <w:jc w:val="both"/>
              <w:rPr>
                <w:rFonts w:ascii="Arial Narrow" w:hAnsi="Arial Narrow"/>
                <w:sz w:val="20"/>
                <w:szCs w:val="20"/>
              </w:rPr>
            </w:pPr>
            <w:r>
              <w:rPr>
                <w:rFonts w:ascii="Arial Narrow" w:hAnsi="Arial Narrow"/>
                <w:sz w:val="20"/>
                <w:szCs w:val="20"/>
              </w:rPr>
              <w:t>− Zeszyt 8: Warunki techniczne wykonania i odbioru węzłów ciepłowniczych - wyd.COBRTI INSTAL</w:t>
            </w:r>
          </w:p>
          <w:p w14:paraId="677498D6" w14:textId="77777777" w:rsidR="0073138E" w:rsidRDefault="00D72DAE">
            <w:pPr>
              <w:pStyle w:val="TableContents"/>
              <w:jc w:val="both"/>
              <w:rPr>
                <w:rFonts w:ascii="Arial Narrow" w:hAnsi="Arial Narrow"/>
                <w:sz w:val="20"/>
                <w:szCs w:val="20"/>
              </w:rPr>
            </w:pPr>
            <w:r>
              <w:rPr>
                <w:rFonts w:ascii="Arial Narrow" w:hAnsi="Arial Narrow"/>
                <w:sz w:val="20"/>
                <w:szCs w:val="20"/>
              </w:rPr>
              <w:t>− Zeszyt 10: Wytyczne stosowania i projektowania instalacji z rur miedzianych – wyd. COBRTI INSTAL</w:t>
            </w:r>
          </w:p>
          <w:p w14:paraId="7F1832F0" w14:textId="77777777" w:rsidR="0073138E" w:rsidRDefault="00D72DAE">
            <w:pPr>
              <w:pStyle w:val="TableContents"/>
              <w:jc w:val="both"/>
              <w:rPr>
                <w:rFonts w:ascii="Arial Narrow" w:hAnsi="Arial Narrow"/>
                <w:sz w:val="20"/>
                <w:szCs w:val="20"/>
              </w:rPr>
            </w:pPr>
            <w:r>
              <w:rPr>
                <w:rFonts w:ascii="Arial Narrow" w:hAnsi="Arial Narrow"/>
                <w:sz w:val="20"/>
                <w:szCs w:val="20"/>
              </w:rPr>
              <w:t>− PN-B-01430:1990 – Ogrzewnictwo. Instalacje centralnego ogrzewania. Terminologia</w:t>
            </w:r>
          </w:p>
          <w:p w14:paraId="5E67224A" w14:textId="77777777" w:rsidR="0073138E" w:rsidRDefault="00D72DAE">
            <w:pPr>
              <w:pStyle w:val="TableContents"/>
              <w:jc w:val="both"/>
              <w:rPr>
                <w:rFonts w:ascii="Arial Narrow" w:hAnsi="Arial Narrow"/>
                <w:sz w:val="20"/>
                <w:szCs w:val="20"/>
              </w:rPr>
            </w:pPr>
            <w:r>
              <w:rPr>
                <w:rFonts w:ascii="Arial Narrow" w:hAnsi="Arial Narrow"/>
                <w:sz w:val="20"/>
                <w:szCs w:val="20"/>
              </w:rPr>
              <w:t>− PN-B-02420:1991 – Ogrzewnictwo. Odpowietrzenie instalacji ogrzewań wodnych. Wymagania</w:t>
            </w:r>
          </w:p>
          <w:p w14:paraId="359B4986" w14:textId="77777777" w:rsidR="0073138E" w:rsidRDefault="00D72DAE">
            <w:pPr>
              <w:pStyle w:val="TableContents"/>
              <w:jc w:val="both"/>
              <w:rPr>
                <w:rFonts w:ascii="Arial Narrow" w:hAnsi="Arial Narrow"/>
                <w:sz w:val="20"/>
                <w:szCs w:val="20"/>
              </w:rPr>
            </w:pPr>
            <w:r>
              <w:rPr>
                <w:rFonts w:ascii="Arial Narrow" w:hAnsi="Arial Narrow"/>
                <w:sz w:val="20"/>
                <w:szCs w:val="20"/>
              </w:rPr>
              <w:t>− PN-B-02414:1999 – Ogrzewnictwo i Ciepłownictwo. Zabezpieczenie instalacji ogrzewań wodnych systemu zamkniętego z naczyniami wzbiorczymi przeponowymi</w:t>
            </w:r>
          </w:p>
        </w:tc>
      </w:tr>
    </w:tbl>
    <w:p w14:paraId="0B8D2EE1" w14:textId="77777777" w:rsidR="0073138E" w:rsidRDefault="0073138E">
      <w:pPr>
        <w:pStyle w:val="Standard"/>
        <w:spacing w:line="360" w:lineRule="auto"/>
        <w:jc w:val="both"/>
        <w:rPr>
          <w:rFonts w:ascii="Arial Narrow" w:hAnsi="Arial Narrow"/>
        </w:rPr>
      </w:pPr>
    </w:p>
    <w:p w14:paraId="424C35F8" w14:textId="77777777" w:rsidR="0073138E" w:rsidRDefault="00D72DAE">
      <w:pPr>
        <w:pStyle w:val="INDEKSWM"/>
        <w:numPr>
          <w:ilvl w:val="0"/>
          <w:numId w:val="2"/>
        </w:numPr>
      </w:pPr>
      <w:r>
        <w:t>Branża elektryczna i niskoprądowa  – wytyczne projektowe i realizacyjne</w:t>
      </w:r>
    </w:p>
    <w:p w14:paraId="00BF48D5" w14:textId="77777777" w:rsidR="0073138E" w:rsidRDefault="00D72DAE">
      <w:pPr>
        <w:pStyle w:val="Standard"/>
        <w:spacing w:line="360" w:lineRule="auto"/>
        <w:ind w:left="850" w:hanging="57"/>
        <w:jc w:val="both"/>
        <w:rPr>
          <w:rFonts w:ascii="Arial Narrow" w:hAnsi="Arial Narrow"/>
        </w:rPr>
      </w:pPr>
      <w:r>
        <w:rPr>
          <w:rFonts w:ascii="Arial Narrow" w:hAnsi="Arial Narrow"/>
        </w:rPr>
        <w:t>Należy zaprojektować i wybudować (wykonać) po uzgodnieniu z Zamawiającym</w:t>
      </w:r>
    </w:p>
    <w:p w14:paraId="4559CFC5" w14:textId="77777777" w:rsidR="0073138E" w:rsidRDefault="0073138E">
      <w:pPr>
        <w:pStyle w:val="Standard"/>
        <w:spacing w:line="360" w:lineRule="auto"/>
        <w:jc w:val="both"/>
        <w:rPr>
          <w:rFonts w:ascii="Arial Narrow" w:hAnsi="Arial Narrow"/>
          <w:b/>
          <w:bCs/>
        </w:rPr>
      </w:pPr>
    </w:p>
    <w:tbl>
      <w:tblPr>
        <w:tblW w:w="8925" w:type="dxa"/>
        <w:tblInd w:w="726" w:type="dxa"/>
        <w:tblLayout w:type="fixed"/>
        <w:tblCellMar>
          <w:left w:w="10" w:type="dxa"/>
          <w:right w:w="10" w:type="dxa"/>
        </w:tblCellMar>
        <w:tblLook w:val="0000" w:firstRow="0" w:lastRow="0" w:firstColumn="0" w:lastColumn="0" w:noHBand="0" w:noVBand="0"/>
      </w:tblPr>
      <w:tblGrid>
        <w:gridCol w:w="1185"/>
        <w:gridCol w:w="7740"/>
      </w:tblGrid>
      <w:tr w:rsidR="0073138E" w14:paraId="7841A246" w14:textId="77777777">
        <w:tc>
          <w:tcPr>
            <w:tcW w:w="8925"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84A1D8" w14:textId="77777777" w:rsidR="0073138E" w:rsidRDefault="00D72DAE">
            <w:pPr>
              <w:pStyle w:val="TableContents"/>
              <w:jc w:val="both"/>
              <w:rPr>
                <w:rFonts w:ascii="Arial Narrow" w:hAnsi="Arial Narrow"/>
                <w:b/>
                <w:bCs/>
              </w:rPr>
            </w:pPr>
            <w:r>
              <w:rPr>
                <w:rFonts w:ascii="Arial Narrow" w:hAnsi="Arial Narrow"/>
                <w:b/>
                <w:bCs/>
              </w:rPr>
              <w:t>OPIS PRAC i PROPONOWANYCH ROZWIĄZAŃ TECHNICZNYCH</w:t>
            </w:r>
          </w:p>
        </w:tc>
      </w:tr>
      <w:tr w:rsidR="0073138E" w14:paraId="565B563F"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08FB4A39" w14:textId="77777777" w:rsidR="0073138E" w:rsidRDefault="00D72DAE">
            <w:pPr>
              <w:pStyle w:val="TableContents"/>
              <w:jc w:val="both"/>
              <w:rPr>
                <w:rFonts w:ascii="Arial Narrow" w:hAnsi="Arial Narrow"/>
                <w:sz w:val="20"/>
                <w:szCs w:val="20"/>
              </w:rPr>
            </w:pPr>
            <w:r>
              <w:rPr>
                <w:rFonts w:ascii="Arial Narrow" w:hAnsi="Arial Narrow"/>
                <w:sz w:val="20"/>
                <w:szCs w:val="20"/>
              </w:rPr>
              <w:t>Instalacje elektryczne</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5B2AAD" w14:textId="77777777" w:rsidR="0073138E" w:rsidRDefault="00D72DAE">
            <w:pPr>
              <w:pStyle w:val="TableContents"/>
              <w:jc w:val="both"/>
              <w:rPr>
                <w:rFonts w:ascii="Arial Narrow" w:hAnsi="Arial Narrow"/>
                <w:sz w:val="20"/>
                <w:szCs w:val="20"/>
              </w:rPr>
            </w:pPr>
            <w:r>
              <w:rPr>
                <w:rFonts w:ascii="Arial Narrow" w:hAnsi="Arial Narrow"/>
                <w:sz w:val="20"/>
                <w:szCs w:val="20"/>
              </w:rPr>
              <w:t>• opracować dokumentację projektowo – kosztorysową zasilania w energię elektryczną i instalacji elektrycznych dla nowego budynku świetlicy wiejskiej.</w:t>
            </w:r>
          </w:p>
          <w:p w14:paraId="6380EAA3" w14:textId="77777777" w:rsidR="0073138E" w:rsidRDefault="00D72DAE">
            <w:pPr>
              <w:pStyle w:val="TableContents"/>
              <w:jc w:val="both"/>
              <w:rPr>
                <w:rFonts w:ascii="Arial Narrow" w:hAnsi="Arial Narrow"/>
                <w:sz w:val="20"/>
                <w:szCs w:val="20"/>
              </w:rPr>
            </w:pPr>
            <w:r>
              <w:rPr>
                <w:rFonts w:ascii="Arial Narrow" w:hAnsi="Arial Narrow"/>
                <w:sz w:val="20"/>
                <w:szCs w:val="20"/>
              </w:rPr>
              <w:t>• jako odnawialne źródło energii (OZE) elektrycznej zaprojektować i wykonać instalację fotowoltaiczną (PV) w celu osiągnięcia jak największej samowystarczalności energetycznej obiektu  (wykorzystać wszystkie powierzchnie dachowe budynku); źródła fotowoltaiczne (PV) powinny zasilać instalację elektryczną w układzie równoległym z publiczną siecią rozdzielczą; należy zamontować panele monokrystaliczne krzemowe o mocy znamionowej co najmniej 330 Wp i sprawności maksymalnej co najmniej 20% dla standardowych warunków testu i gwarancji mocy i produktu na 25 lat, przy czym roczny ubytek mocy od 2-go roku nie większy niż 0,35%</w:t>
            </w:r>
          </w:p>
          <w:p w14:paraId="63B66D78" w14:textId="77777777" w:rsidR="0073138E" w:rsidRDefault="00D72DAE">
            <w:pPr>
              <w:pStyle w:val="TableContents"/>
              <w:jc w:val="both"/>
              <w:rPr>
                <w:rFonts w:ascii="Arial Narrow" w:hAnsi="Arial Narrow"/>
                <w:sz w:val="20"/>
                <w:szCs w:val="20"/>
              </w:rPr>
            </w:pPr>
            <w:r>
              <w:rPr>
                <w:rFonts w:ascii="Arial Narrow" w:hAnsi="Arial Narrow"/>
                <w:sz w:val="20"/>
                <w:szCs w:val="20"/>
              </w:rPr>
              <w:t>• uzyskać aktualizację warunków przyłączenia do sieci elektroenergetycznej uwzględniając właściwy poziom mocy przyłączeniowej wynikający z bilansu mocy dla zaprojektowanego budynku (wzrost mocy)</w:t>
            </w:r>
          </w:p>
          <w:p w14:paraId="689270E7" w14:textId="77777777" w:rsidR="0073138E" w:rsidRDefault="00D72DAE">
            <w:pPr>
              <w:pStyle w:val="TableContents"/>
              <w:jc w:val="both"/>
              <w:rPr>
                <w:rFonts w:ascii="Arial Narrow" w:hAnsi="Arial Narrow"/>
                <w:sz w:val="20"/>
                <w:szCs w:val="20"/>
              </w:rPr>
            </w:pPr>
            <w:r>
              <w:rPr>
                <w:rFonts w:ascii="Arial Narrow" w:hAnsi="Arial Narrow"/>
                <w:sz w:val="20"/>
                <w:szCs w:val="20"/>
              </w:rPr>
              <w:t>• w przypadku ustalenia przez właściwego Operatora granicy stron na głowicy kablowej w stacji transformatorowej (lub słupie linii napowietrznej nn), należy opracować projekt zasilania elektroenergetycznego wraz z projektem organizacji ruchu i projektem konstrukcyjnym odtworzenia nawierzchni chodników i dróg na trasie przyłącza</w:t>
            </w:r>
          </w:p>
          <w:p w14:paraId="550245BA"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 w budynku zaprojektować i wykonać instalacje: wewnętrzne linie zasilające, zasilania gniazd komputerowych, oświetlenia ogólnego i ewakuacyjnego, monitoringu opraw awaryjnego oświetlenia ewakuacyjnego, gniazd wtyczkowych, gniazd wtyczkowych dedykowanych, połączeń wyrównawczych, ochrony przepięciowej, zasilania awaryjnego, napięcia gwarantowanego, zasilania klimatyzacji, przeciwpożarowego wyłącznika prądu, zasilania zaworu pierwszeństwa wodociągowej instalacji przeciwpożarowej – jeśli jest wymagana</w:t>
            </w:r>
          </w:p>
          <w:p w14:paraId="5339DB6B" w14:textId="77777777" w:rsidR="0073138E" w:rsidRDefault="00D72DAE">
            <w:pPr>
              <w:pStyle w:val="TableContents"/>
              <w:jc w:val="both"/>
              <w:rPr>
                <w:rFonts w:ascii="Arial Narrow" w:hAnsi="Arial Narrow"/>
                <w:sz w:val="20"/>
                <w:szCs w:val="20"/>
              </w:rPr>
            </w:pPr>
            <w:r>
              <w:rPr>
                <w:rFonts w:ascii="Arial Narrow" w:hAnsi="Arial Narrow"/>
                <w:sz w:val="20"/>
                <w:szCs w:val="20"/>
              </w:rPr>
              <w:t>• zaprojektować i wykonać awaryjne oświetlenie ewakuacyjne, na drogach ewakuacyjnych zaprojektować i wykonać ewakuacyjne oprawy kierunkowe z podaniem graficznych znaków ewakuacyjnych (piktogramów) zgodnie z obowiązującymi przepisami i normami dotyczącymi znaków bezpieczeństwa</w:t>
            </w:r>
          </w:p>
          <w:p w14:paraId="6DA37275" w14:textId="77777777" w:rsidR="0073138E" w:rsidRDefault="00D72DAE">
            <w:pPr>
              <w:pStyle w:val="TableContents"/>
              <w:jc w:val="both"/>
              <w:rPr>
                <w:rFonts w:ascii="Arial Narrow" w:hAnsi="Arial Narrow"/>
                <w:sz w:val="20"/>
                <w:szCs w:val="20"/>
              </w:rPr>
            </w:pPr>
            <w:r>
              <w:rPr>
                <w:rFonts w:ascii="Arial Narrow" w:hAnsi="Arial Narrow"/>
                <w:sz w:val="20"/>
                <w:szCs w:val="20"/>
              </w:rPr>
              <w:t>• na podstawie obliczeń należy zaprojektować i wykonać układ do kompensacji mocy biernej indukcyjnej i / lub pojemnościowej dobierając odpowiednio: baterię kondensatorów i / lub dławik kompensacyjny ,</w:t>
            </w:r>
          </w:p>
          <w:p w14:paraId="326AE37F" w14:textId="77777777" w:rsidR="0073138E" w:rsidRDefault="00D72DAE">
            <w:pPr>
              <w:pStyle w:val="TableContents"/>
              <w:jc w:val="both"/>
              <w:rPr>
                <w:rFonts w:ascii="Arial Narrow" w:hAnsi="Arial Narrow"/>
                <w:sz w:val="20"/>
                <w:szCs w:val="20"/>
              </w:rPr>
            </w:pPr>
            <w:r>
              <w:rPr>
                <w:rFonts w:ascii="Arial Narrow" w:hAnsi="Arial Narrow"/>
                <w:sz w:val="20"/>
                <w:szCs w:val="20"/>
              </w:rPr>
              <w:t>• oświetlenie wejść do budynku oraz podświetlenie sterowane poprzez czujkę zmierzchową (zegar astronomiczny),</w:t>
            </w:r>
          </w:p>
          <w:p w14:paraId="49A655AE" w14:textId="77777777" w:rsidR="0073138E" w:rsidRDefault="00D72DAE">
            <w:pPr>
              <w:pStyle w:val="TableContents"/>
              <w:jc w:val="both"/>
              <w:rPr>
                <w:rFonts w:ascii="Arial Narrow" w:hAnsi="Arial Narrow"/>
                <w:sz w:val="20"/>
                <w:szCs w:val="20"/>
              </w:rPr>
            </w:pPr>
            <w:r>
              <w:rPr>
                <w:rFonts w:ascii="Arial Narrow" w:hAnsi="Arial Narrow"/>
                <w:sz w:val="20"/>
                <w:szCs w:val="20"/>
              </w:rPr>
              <w:t>• zaprojektować i wykonać dwa zestawy zasilające z 2 gniazdami 16A 230V i gniazdem siłowym 3 x 16A, zamontowane na zewnątrz budynków lub w miejscu wskazanym przez Użytkownika</w:t>
            </w:r>
          </w:p>
          <w:p w14:paraId="0D31C630" w14:textId="77777777" w:rsidR="0073138E" w:rsidRDefault="00D72DAE">
            <w:pPr>
              <w:pStyle w:val="TableContents"/>
              <w:jc w:val="both"/>
              <w:rPr>
                <w:rFonts w:ascii="Arial Narrow" w:hAnsi="Arial Narrow"/>
                <w:sz w:val="20"/>
                <w:szCs w:val="20"/>
              </w:rPr>
            </w:pPr>
            <w:r>
              <w:rPr>
                <w:rFonts w:ascii="Arial Narrow" w:hAnsi="Arial Narrow"/>
                <w:sz w:val="20"/>
                <w:szCs w:val="20"/>
              </w:rPr>
              <w:t>• zaprojektować i wykonać sztuczny uziom fundamentowy dla projektowanego budynku</w:t>
            </w:r>
          </w:p>
          <w:p w14:paraId="498CC7F9" w14:textId="77777777" w:rsidR="0073138E" w:rsidRDefault="0073138E">
            <w:pPr>
              <w:pStyle w:val="TableContents"/>
              <w:jc w:val="both"/>
              <w:rPr>
                <w:rFonts w:ascii="Arial Narrow" w:hAnsi="Arial Narrow"/>
                <w:sz w:val="20"/>
                <w:szCs w:val="20"/>
              </w:rPr>
            </w:pPr>
          </w:p>
          <w:p w14:paraId="38E07F90" w14:textId="77777777" w:rsidR="0073138E" w:rsidRDefault="00D72DAE">
            <w:pPr>
              <w:pStyle w:val="TableContents"/>
              <w:jc w:val="both"/>
              <w:rPr>
                <w:rFonts w:hint="eastAsia"/>
              </w:rPr>
            </w:pPr>
            <w:r>
              <w:rPr>
                <w:rFonts w:ascii="Arial Narrow" w:hAnsi="Arial Narrow"/>
                <w:b/>
                <w:bCs/>
                <w:sz w:val="20"/>
                <w:szCs w:val="20"/>
              </w:rPr>
              <w:t>Uwagi ogólne:</w:t>
            </w:r>
          </w:p>
          <w:p w14:paraId="178A8491" w14:textId="77777777" w:rsidR="0073138E" w:rsidRDefault="00D72DAE">
            <w:pPr>
              <w:pStyle w:val="TableContents"/>
              <w:jc w:val="both"/>
              <w:rPr>
                <w:rFonts w:ascii="Arial Narrow" w:hAnsi="Arial Narrow"/>
                <w:sz w:val="20"/>
                <w:szCs w:val="20"/>
              </w:rPr>
            </w:pPr>
            <w:r>
              <w:rPr>
                <w:rFonts w:ascii="Arial Narrow" w:hAnsi="Arial Narrow"/>
                <w:sz w:val="20"/>
                <w:szCs w:val="20"/>
              </w:rPr>
              <w:t>• zaprojektować i wykonać rozdzielnię główną i rozdzielnice elektryczne w budynku wg potrzeb; wyposażenie rozdzielni w aparaturę modułową, między innymi: blok zasilający i rozdzielczy, rozłącznik izolacyjny, sygnalizację obecności napięcia, wyłączniki nadmiarowo prądowe, wyłączniki różnicowoprądowe, ochronniki przepięciowe oraz rezerwowe odpływy wyposażone w zabezpieczenia (ok. 20%); obudowa – drzwi metalowe pełne, zamykane na klucz; rozdzielnia główna z podziałem na sekcje: zasilanie podstawowe, zasilanie gwarantowane oraz zasilanie urządzeń przeciwpożarowych po</w:t>
            </w:r>
          </w:p>
          <w:p w14:paraId="380C6C91" w14:textId="77777777" w:rsidR="0073138E" w:rsidRDefault="00D72DAE">
            <w:pPr>
              <w:pStyle w:val="TableContents"/>
              <w:jc w:val="both"/>
              <w:rPr>
                <w:rFonts w:ascii="Arial Narrow" w:hAnsi="Arial Narrow"/>
                <w:sz w:val="20"/>
                <w:szCs w:val="20"/>
              </w:rPr>
            </w:pPr>
            <w:r>
              <w:rPr>
                <w:rFonts w:ascii="Arial Narrow" w:hAnsi="Arial Narrow"/>
                <w:sz w:val="20"/>
                <w:szCs w:val="20"/>
              </w:rPr>
              <w:t>zadziałaniu przeciwpożarowego wyłącznika prądu (jeżeli są wymagane w obiekcie); w rozdzielni głównej zaprojektować miernik parametrów sieci z pamięcią wewnętrzną</w:t>
            </w:r>
          </w:p>
          <w:p w14:paraId="4FADD1DD" w14:textId="77777777" w:rsidR="0073138E" w:rsidRDefault="00D72DAE">
            <w:pPr>
              <w:pStyle w:val="TableContents"/>
              <w:jc w:val="both"/>
              <w:rPr>
                <w:rFonts w:ascii="Arial Narrow" w:hAnsi="Arial Narrow"/>
                <w:sz w:val="20"/>
                <w:szCs w:val="20"/>
              </w:rPr>
            </w:pPr>
            <w:r>
              <w:rPr>
                <w:rFonts w:ascii="Arial Narrow" w:hAnsi="Arial Narrow"/>
                <w:sz w:val="20"/>
                <w:szCs w:val="20"/>
              </w:rPr>
              <w:t>• zewnętrzne linie kablowe układać w rurach ochronnych np. typ DVK; linie kablowe wprowadzone do piwnic budynków powinny zapewniać wodo- i gazoszczelność</w:t>
            </w:r>
          </w:p>
          <w:p w14:paraId="5A58E74C" w14:textId="77777777" w:rsidR="0073138E" w:rsidRDefault="00D72DAE">
            <w:pPr>
              <w:pStyle w:val="TableContents"/>
              <w:jc w:val="both"/>
              <w:rPr>
                <w:rFonts w:ascii="Arial Narrow" w:hAnsi="Arial Narrow"/>
                <w:sz w:val="20"/>
                <w:szCs w:val="20"/>
              </w:rPr>
            </w:pPr>
            <w:r>
              <w:rPr>
                <w:rFonts w:ascii="Arial Narrow" w:hAnsi="Arial Narrow"/>
                <w:sz w:val="20"/>
                <w:szCs w:val="20"/>
              </w:rPr>
              <w:t>• zaprojektować i wykonać oświetlenie pomieszczeń biurowych oraz pozostałych w oparciu o energooszczędne technologie opraw oświetleniowych i źródeł światła (LED) w celu uzyskania wartości mocy jednostkowej oświetlenia nieprzekraczającej wielkości dopuszczalnych: pomieszczenia biurowe: 15 W/m2, pozostałe pomieszczenia: 10 W/m2</w:t>
            </w:r>
          </w:p>
          <w:p w14:paraId="1FAE2A8C" w14:textId="77777777" w:rsidR="0073138E" w:rsidRDefault="00D72DAE">
            <w:pPr>
              <w:pStyle w:val="TableContents"/>
              <w:jc w:val="both"/>
              <w:rPr>
                <w:rFonts w:ascii="Arial Narrow" w:hAnsi="Arial Narrow"/>
                <w:sz w:val="20"/>
                <w:szCs w:val="20"/>
              </w:rPr>
            </w:pPr>
            <w:r>
              <w:rPr>
                <w:rFonts w:ascii="Arial Narrow" w:hAnsi="Arial Narrow"/>
                <w:sz w:val="20"/>
                <w:szCs w:val="20"/>
              </w:rPr>
              <w:t>• sterowanie załączania oświetlenia korytarzy poprzez automaty schodowe z przekaźnikiem czasowym; sterowanie oświetleniem korytarzy poprzez prosty układ sterowania czujkami ruchu z możliwością ustawiania progu załączania zależnego od poziomu natężenia oświetlenia w korytarzu – należy zapewnić także ręczne załączanie oświetlenia korytarzy, np. przez sprzątaczki, załączanie oświetlenia wejścia do budynku poprzez czujnik zmierzchowy (zegar astronomiczny); w pomieszczeniach sanitarnych zapalanie oświetlenia poprzez czujki ruchu</w:t>
            </w:r>
          </w:p>
          <w:p w14:paraId="77A311D3" w14:textId="77777777" w:rsidR="0073138E" w:rsidRDefault="00D72DAE">
            <w:pPr>
              <w:pStyle w:val="TableContents"/>
              <w:jc w:val="both"/>
              <w:rPr>
                <w:rFonts w:ascii="Arial Narrow" w:hAnsi="Arial Narrow"/>
                <w:sz w:val="20"/>
                <w:szCs w:val="20"/>
              </w:rPr>
            </w:pPr>
            <w:r>
              <w:rPr>
                <w:rFonts w:ascii="Arial Narrow" w:hAnsi="Arial Narrow"/>
                <w:sz w:val="20"/>
                <w:szCs w:val="20"/>
              </w:rPr>
              <w:t>• instalację piorunochronną zaprojektować i wykonać w oparciu o analizę ryzyka zgodnie z normą PN-EN 62305, określając między innymi: poziom ochrony i odstęp izolacyjny oraz zaprojektować strefową koncepcję ochrony urządzeń i systemów elektronicznych przed piorunowym impulsem elektromagnetycznym</w:t>
            </w:r>
          </w:p>
          <w:p w14:paraId="45EFCB1B" w14:textId="77777777" w:rsidR="0073138E" w:rsidRDefault="00D72DAE">
            <w:pPr>
              <w:pStyle w:val="TableContents"/>
              <w:jc w:val="both"/>
              <w:rPr>
                <w:rFonts w:ascii="Arial Narrow" w:hAnsi="Arial Narrow"/>
                <w:sz w:val="20"/>
                <w:szCs w:val="20"/>
              </w:rPr>
            </w:pPr>
            <w:r>
              <w:rPr>
                <w:rFonts w:ascii="Arial Narrow" w:hAnsi="Arial Narrow"/>
                <w:sz w:val="20"/>
                <w:szCs w:val="20"/>
              </w:rPr>
              <w:t>• instalacje elektryczne w budynku zaprojektować i wykonać jako podtynkowe, a w ciągach komunikacyjnych przewody instalacji elektrycznej układać na korytkach i drabinkach w przestrzeni między sufitem podwieszonym, a stropem (jeżeli sufit podwieszany będzie projektowany); zaprojektować</w:t>
            </w:r>
          </w:p>
          <w:p w14:paraId="1B4FA39A" w14:textId="77777777" w:rsidR="0073138E" w:rsidRDefault="00D72DAE">
            <w:pPr>
              <w:pStyle w:val="TableContents"/>
              <w:jc w:val="both"/>
              <w:rPr>
                <w:rFonts w:ascii="Arial Narrow" w:hAnsi="Arial Narrow"/>
                <w:sz w:val="20"/>
                <w:szCs w:val="20"/>
              </w:rPr>
            </w:pPr>
            <w:r>
              <w:rPr>
                <w:rFonts w:ascii="Arial Narrow" w:hAnsi="Arial Narrow"/>
                <w:sz w:val="20"/>
                <w:szCs w:val="20"/>
              </w:rPr>
              <w:t>szacht dla tras kablowych między kondygnacjami.</w:t>
            </w:r>
          </w:p>
          <w:p w14:paraId="594407C9" w14:textId="77777777" w:rsidR="0073138E" w:rsidRDefault="00D72DAE">
            <w:pPr>
              <w:pStyle w:val="TableContents"/>
              <w:jc w:val="both"/>
              <w:rPr>
                <w:rFonts w:ascii="Arial Narrow" w:hAnsi="Arial Narrow"/>
                <w:sz w:val="20"/>
                <w:szCs w:val="20"/>
              </w:rPr>
            </w:pPr>
            <w:r>
              <w:rPr>
                <w:rFonts w:ascii="Arial Narrow" w:hAnsi="Arial Narrow"/>
                <w:sz w:val="20"/>
                <w:szCs w:val="20"/>
              </w:rPr>
              <w:t>• zaprojektować i wykonać zasilanie instalacji komputerowej, niskoprądowych: RTV i SSWiN</w:t>
            </w:r>
          </w:p>
          <w:p w14:paraId="21EB96BE" w14:textId="77777777" w:rsidR="0073138E" w:rsidRDefault="00D72DAE">
            <w:pPr>
              <w:pStyle w:val="TableContents"/>
              <w:jc w:val="both"/>
              <w:rPr>
                <w:rFonts w:ascii="Arial Narrow" w:hAnsi="Arial Narrow"/>
                <w:sz w:val="20"/>
                <w:szCs w:val="20"/>
              </w:rPr>
            </w:pPr>
            <w:r>
              <w:rPr>
                <w:rFonts w:ascii="Arial Narrow" w:hAnsi="Arial Narrow"/>
                <w:sz w:val="20"/>
                <w:szCs w:val="20"/>
              </w:rPr>
              <w:t>• dla odbiorników o mocy co najmniej 1500W zaprojektować osobny obwód zasilania: suszarek do rąk w pomieszczeniach WC, do urządzeń w pomieszczeniach socjalnych (czajniki, mikrofala itp.) oraz do urządzeń wielofunkcyjnych (typu ksero)</w:t>
            </w:r>
          </w:p>
          <w:p w14:paraId="6602C000" w14:textId="77777777" w:rsidR="0073138E" w:rsidRDefault="00D72DAE">
            <w:pPr>
              <w:pStyle w:val="TableContents"/>
              <w:jc w:val="both"/>
              <w:rPr>
                <w:rFonts w:ascii="Arial Narrow" w:hAnsi="Arial Narrow"/>
                <w:sz w:val="20"/>
                <w:szCs w:val="20"/>
              </w:rPr>
            </w:pPr>
            <w:r>
              <w:rPr>
                <w:rFonts w:ascii="Arial Narrow" w:hAnsi="Arial Narrow"/>
                <w:sz w:val="20"/>
                <w:szCs w:val="20"/>
              </w:rPr>
              <w:t>• dokumentacje opracować kompleksowo z uwzględnieniem wszystkich pozostałych branż: architektoniczno – budowlanej, drogowej, sanitarnej i teletechnicznej</w:t>
            </w:r>
          </w:p>
          <w:p w14:paraId="128CBD0F" w14:textId="77777777" w:rsidR="0073138E" w:rsidRDefault="00D72DAE">
            <w:pPr>
              <w:pStyle w:val="TableContents"/>
              <w:jc w:val="both"/>
              <w:rPr>
                <w:rFonts w:ascii="Arial Narrow" w:hAnsi="Arial Narrow"/>
                <w:sz w:val="20"/>
                <w:szCs w:val="20"/>
              </w:rPr>
            </w:pPr>
            <w:r>
              <w:rPr>
                <w:rFonts w:ascii="Arial Narrow" w:hAnsi="Arial Narrow"/>
                <w:sz w:val="20"/>
                <w:szCs w:val="20"/>
              </w:rPr>
              <w:t>• opracować i dostarczyć instrukcje obsługi rozdzielni elektrycznych wraz z załączonym oświadczeniem wykonawcy o użytkowaniu rozdzielni przez osoby niewykwalifikowane</w:t>
            </w:r>
          </w:p>
          <w:p w14:paraId="3C3DA1FF" w14:textId="77777777" w:rsidR="0073138E" w:rsidRDefault="00D72DAE">
            <w:pPr>
              <w:pStyle w:val="TableContents"/>
              <w:jc w:val="both"/>
              <w:rPr>
                <w:rFonts w:ascii="Arial Narrow" w:hAnsi="Arial Narrow"/>
                <w:sz w:val="20"/>
                <w:szCs w:val="20"/>
              </w:rPr>
            </w:pPr>
            <w:r>
              <w:rPr>
                <w:rFonts w:ascii="Arial Narrow" w:hAnsi="Arial Narrow"/>
                <w:sz w:val="20"/>
                <w:szCs w:val="20"/>
              </w:rPr>
              <w:t>• przeprowadzić niezbędne szkolenia pracowników z obsługi , oświetlenia awaryjnego, wył. p. poż. itp. – potwierdzone protokołem ze szkolenia</w:t>
            </w:r>
          </w:p>
          <w:p w14:paraId="237C7A4C" w14:textId="77777777" w:rsidR="0073138E" w:rsidRDefault="0073138E">
            <w:pPr>
              <w:pStyle w:val="TableContents"/>
              <w:jc w:val="both"/>
              <w:rPr>
                <w:rFonts w:ascii="Arial Narrow" w:hAnsi="Arial Narrow"/>
                <w:sz w:val="20"/>
                <w:szCs w:val="20"/>
              </w:rPr>
            </w:pPr>
          </w:p>
          <w:p w14:paraId="796C7419" w14:textId="77777777" w:rsidR="0073138E" w:rsidRDefault="00D72DAE">
            <w:pPr>
              <w:pStyle w:val="TableContents"/>
              <w:jc w:val="both"/>
              <w:rPr>
                <w:rFonts w:hint="eastAsia"/>
              </w:rPr>
            </w:pPr>
            <w:r>
              <w:rPr>
                <w:rFonts w:ascii="Arial Narrow" w:hAnsi="Arial Narrow"/>
                <w:b/>
                <w:bCs/>
                <w:sz w:val="20"/>
                <w:szCs w:val="20"/>
              </w:rPr>
              <w:t>Wytyczne wykonania instalacji</w:t>
            </w:r>
          </w:p>
          <w:p w14:paraId="50AECFA7" w14:textId="77777777" w:rsidR="0073138E" w:rsidRDefault="00D72DAE">
            <w:pPr>
              <w:pStyle w:val="TableContents"/>
              <w:jc w:val="both"/>
              <w:rPr>
                <w:rFonts w:ascii="Arial Narrow" w:hAnsi="Arial Narrow"/>
                <w:sz w:val="20"/>
                <w:szCs w:val="20"/>
              </w:rPr>
            </w:pPr>
            <w:r>
              <w:rPr>
                <w:rFonts w:ascii="Arial Narrow" w:hAnsi="Arial Narrow"/>
                <w:sz w:val="20"/>
                <w:szCs w:val="20"/>
              </w:rPr>
              <w:t>• instalacja zasilająca gniazda wtykowe przy zastosowaniu puszek rozgałęźnych</w:t>
            </w:r>
          </w:p>
          <w:p w14:paraId="5D611B26" w14:textId="77777777" w:rsidR="0073138E" w:rsidRDefault="00D72DAE">
            <w:pPr>
              <w:pStyle w:val="TableContents"/>
              <w:jc w:val="both"/>
              <w:rPr>
                <w:rFonts w:ascii="Arial Narrow" w:hAnsi="Arial Narrow"/>
                <w:sz w:val="20"/>
                <w:szCs w:val="20"/>
              </w:rPr>
            </w:pPr>
            <w:r>
              <w:rPr>
                <w:rFonts w:ascii="Arial Narrow" w:hAnsi="Arial Narrow"/>
                <w:sz w:val="20"/>
                <w:szCs w:val="20"/>
              </w:rPr>
              <w:t>• ilość gniazd na jednym obwodzie zabezpieczone wyłącznikiem nadprądowym TYP B16A max. 8 szt. poprzez wyłącznik różnicowoprądowy o czułości 30 mA</w:t>
            </w:r>
          </w:p>
          <w:p w14:paraId="715B66B4" w14:textId="77777777" w:rsidR="0073138E" w:rsidRDefault="00D72DAE">
            <w:pPr>
              <w:pStyle w:val="TableContents"/>
              <w:jc w:val="both"/>
              <w:rPr>
                <w:rFonts w:ascii="Arial Narrow" w:hAnsi="Arial Narrow"/>
                <w:sz w:val="20"/>
                <w:szCs w:val="20"/>
              </w:rPr>
            </w:pPr>
            <w:r>
              <w:rPr>
                <w:rFonts w:ascii="Arial Narrow" w:hAnsi="Arial Narrow"/>
                <w:sz w:val="20"/>
                <w:szCs w:val="20"/>
              </w:rPr>
              <w:t>• wyłączniki oświetlenia instalowane są na wysokości 1,4 m od posadzki we wszystkich pomieszczeniach</w:t>
            </w:r>
          </w:p>
          <w:p w14:paraId="5A8008CA"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 instalacja oświetleniowa wykonana przewodem YDYpżo 3(4,5) x 1,5 mm2; obwody gniazd wtykowych zasilane przewodami YDYpżo 3 x 2,5 mm2; w pomieszczeniach wilgotnych, WC ,stosować gniazda o stopniu ochrony co najmniej IP 44</w:t>
            </w:r>
          </w:p>
          <w:p w14:paraId="7CDE21E5" w14:textId="77777777" w:rsidR="0073138E" w:rsidRDefault="00D72DAE">
            <w:pPr>
              <w:pStyle w:val="TableContents"/>
              <w:jc w:val="both"/>
              <w:rPr>
                <w:rFonts w:ascii="Arial Narrow" w:hAnsi="Arial Narrow"/>
                <w:sz w:val="20"/>
                <w:szCs w:val="20"/>
              </w:rPr>
            </w:pPr>
            <w:r>
              <w:rPr>
                <w:rFonts w:ascii="Arial Narrow" w:hAnsi="Arial Narrow"/>
                <w:sz w:val="20"/>
                <w:szCs w:val="20"/>
              </w:rPr>
              <w:t>• w pomieszczeniach biurowych gniazda montować na wysokości 30 – 40 cm od posadzki, w pom. socjalnych gniazda instalować na wysokości 1,0 – 1,2 m od posadzki</w:t>
            </w:r>
          </w:p>
          <w:p w14:paraId="70C73956" w14:textId="77777777" w:rsidR="0073138E" w:rsidRDefault="00D72DAE">
            <w:pPr>
              <w:pStyle w:val="TableContents"/>
              <w:jc w:val="both"/>
              <w:rPr>
                <w:rFonts w:ascii="Arial Narrow" w:hAnsi="Arial Narrow"/>
                <w:sz w:val="20"/>
                <w:szCs w:val="20"/>
              </w:rPr>
            </w:pPr>
            <w:r>
              <w:rPr>
                <w:rFonts w:ascii="Arial Narrow" w:hAnsi="Arial Narrow"/>
                <w:sz w:val="20"/>
                <w:szCs w:val="20"/>
              </w:rPr>
              <w:t>• w pomieszczeniach dla niepełnosprawnych:</w:t>
            </w:r>
          </w:p>
          <w:p w14:paraId="25EF8EDB" w14:textId="77777777" w:rsidR="0073138E" w:rsidRDefault="00D72DAE">
            <w:pPr>
              <w:pStyle w:val="TableContents"/>
              <w:jc w:val="both"/>
              <w:rPr>
                <w:rFonts w:ascii="Arial Narrow" w:hAnsi="Arial Narrow"/>
                <w:sz w:val="20"/>
                <w:szCs w:val="20"/>
              </w:rPr>
            </w:pPr>
            <w:r>
              <w:rPr>
                <w:rFonts w:ascii="Arial Narrow" w:hAnsi="Arial Narrow"/>
                <w:sz w:val="20"/>
                <w:szCs w:val="20"/>
              </w:rPr>
              <w:t>− przyciski i wyłączniki instalować na wysokości 90 – 100 cm od posadzki</w:t>
            </w:r>
          </w:p>
          <w:p w14:paraId="72482FB6" w14:textId="77777777" w:rsidR="0073138E" w:rsidRDefault="00D72DAE">
            <w:pPr>
              <w:pStyle w:val="TableContents"/>
              <w:jc w:val="both"/>
              <w:rPr>
                <w:rFonts w:ascii="Arial Narrow" w:hAnsi="Arial Narrow"/>
                <w:sz w:val="20"/>
                <w:szCs w:val="20"/>
              </w:rPr>
            </w:pPr>
            <w:r>
              <w:rPr>
                <w:rFonts w:ascii="Arial Narrow" w:hAnsi="Arial Narrow"/>
                <w:sz w:val="20"/>
                <w:szCs w:val="20"/>
              </w:rPr>
              <w:t>− gniazda wtykowe instalować na wysokości maksymalnie 1 m</w:t>
            </w:r>
          </w:p>
        </w:tc>
      </w:tr>
      <w:tr w:rsidR="0073138E" w14:paraId="13588510"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090895EB" w14:textId="77777777" w:rsidR="0073138E" w:rsidRDefault="00D72DAE">
            <w:pPr>
              <w:pStyle w:val="TableContents"/>
              <w:jc w:val="both"/>
              <w:rPr>
                <w:rFonts w:ascii="Arial Narrow" w:hAnsi="Arial Narrow"/>
                <w:sz w:val="20"/>
                <w:szCs w:val="20"/>
              </w:rPr>
            </w:pPr>
            <w:r>
              <w:rPr>
                <w:rFonts w:ascii="Arial Narrow" w:hAnsi="Arial Narrow"/>
                <w:sz w:val="20"/>
                <w:szCs w:val="20"/>
              </w:rPr>
              <w:lastRenderedPageBreak/>
              <w:t>Instalacje niskoprądowe</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6C027C" w14:textId="77777777" w:rsidR="0073138E" w:rsidRDefault="00D72DAE">
            <w:pPr>
              <w:pStyle w:val="TableContents"/>
              <w:jc w:val="both"/>
              <w:rPr>
                <w:rFonts w:ascii="Arial Narrow" w:hAnsi="Arial Narrow"/>
                <w:sz w:val="20"/>
                <w:szCs w:val="20"/>
              </w:rPr>
            </w:pPr>
            <w:r>
              <w:rPr>
                <w:rFonts w:ascii="Arial Narrow" w:hAnsi="Arial Narrow"/>
                <w:sz w:val="20"/>
                <w:szCs w:val="20"/>
              </w:rPr>
              <w:t>• opracować dokumentację projektowo – kosztorysową instalacji niskoprądowych, w tym m. in. systemu okablowania strukturalnego, systemu sygnalizacji pożaru i oddymiania – jeśli jest wymagana,  przyłącza i instalacji telekomunikacyjnej, instalacji telewizji zbiorczej (RTV),</w:t>
            </w:r>
          </w:p>
          <w:p w14:paraId="2FA805AC" w14:textId="77777777" w:rsidR="0073138E" w:rsidRDefault="00D72DAE">
            <w:pPr>
              <w:pStyle w:val="TableContents"/>
              <w:jc w:val="both"/>
              <w:rPr>
                <w:rFonts w:ascii="Arial Narrow" w:hAnsi="Arial Narrow"/>
                <w:sz w:val="20"/>
                <w:szCs w:val="20"/>
              </w:rPr>
            </w:pPr>
            <w:r>
              <w:rPr>
                <w:rFonts w:ascii="Arial Narrow" w:hAnsi="Arial Narrow"/>
                <w:sz w:val="20"/>
                <w:szCs w:val="20"/>
              </w:rPr>
              <w:t>• uzyskać aktualizację warunków technicznych dla przyłącza telekomunikacyjnego; zaprojektować nowe przyłącze telekomunikacyjne ; opracować projekt przyłącza telekomunikacyjnego</w:t>
            </w:r>
          </w:p>
          <w:p w14:paraId="5BEE5AEB" w14:textId="77777777" w:rsidR="0073138E" w:rsidRDefault="00D72DAE">
            <w:pPr>
              <w:pStyle w:val="TableContents"/>
              <w:jc w:val="both"/>
              <w:rPr>
                <w:rFonts w:ascii="Arial Narrow" w:hAnsi="Arial Narrow"/>
                <w:sz w:val="20"/>
                <w:szCs w:val="20"/>
              </w:rPr>
            </w:pPr>
            <w:r>
              <w:rPr>
                <w:rFonts w:ascii="Arial Narrow" w:hAnsi="Arial Narrow"/>
                <w:sz w:val="20"/>
                <w:szCs w:val="20"/>
              </w:rPr>
              <w:t>• wykonać kanalizację teletechniczną na terenie działki,</w:t>
            </w:r>
          </w:p>
          <w:p w14:paraId="6222D57E" w14:textId="77777777" w:rsidR="0073138E" w:rsidRDefault="0073138E">
            <w:pPr>
              <w:pStyle w:val="TableContents"/>
              <w:jc w:val="both"/>
              <w:rPr>
                <w:rFonts w:ascii="Arial Narrow" w:hAnsi="Arial Narrow"/>
                <w:sz w:val="20"/>
                <w:szCs w:val="20"/>
              </w:rPr>
            </w:pPr>
          </w:p>
          <w:p w14:paraId="6D6520BB" w14:textId="77777777" w:rsidR="0073138E" w:rsidRDefault="00D72DAE">
            <w:pPr>
              <w:pStyle w:val="TableContents"/>
              <w:jc w:val="both"/>
              <w:rPr>
                <w:rFonts w:hint="eastAsia"/>
              </w:rPr>
            </w:pPr>
            <w:r>
              <w:rPr>
                <w:rFonts w:ascii="Arial Narrow" w:hAnsi="Arial Narrow"/>
                <w:b/>
                <w:bCs/>
                <w:sz w:val="20"/>
                <w:szCs w:val="20"/>
              </w:rPr>
              <w:t>Uwagi ogólne:</w:t>
            </w:r>
          </w:p>
          <w:p w14:paraId="5BA59D98" w14:textId="77777777" w:rsidR="0073138E" w:rsidRDefault="00D72DAE">
            <w:pPr>
              <w:pStyle w:val="TableContents"/>
              <w:jc w:val="both"/>
              <w:rPr>
                <w:rFonts w:ascii="Arial Narrow" w:hAnsi="Arial Narrow"/>
                <w:sz w:val="20"/>
                <w:szCs w:val="20"/>
              </w:rPr>
            </w:pPr>
            <w:r>
              <w:rPr>
                <w:rFonts w:ascii="Arial Narrow" w:hAnsi="Arial Narrow"/>
                <w:sz w:val="20"/>
                <w:szCs w:val="20"/>
              </w:rPr>
              <w:t>• instalację sygnalizacji pożaru (SAP), jeżeli jest wymagana, zaprojektować zgodnie z PKN-CEN/TS 54-14</w:t>
            </w:r>
          </w:p>
          <w:p w14:paraId="7B9BAD34" w14:textId="77777777" w:rsidR="0073138E" w:rsidRDefault="00D72DAE">
            <w:pPr>
              <w:pStyle w:val="TableContents"/>
              <w:jc w:val="both"/>
              <w:rPr>
                <w:rFonts w:ascii="Arial Narrow" w:hAnsi="Arial Narrow"/>
                <w:sz w:val="20"/>
                <w:szCs w:val="20"/>
              </w:rPr>
            </w:pPr>
            <w:r>
              <w:rPr>
                <w:rFonts w:ascii="Arial Narrow" w:hAnsi="Arial Narrow"/>
                <w:sz w:val="20"/>
                <w:szCs w:val="20"/>
              </w:rPr>
              <w:t>• zaprojektować szacht dla tras kablowych między kondygnacjami</w:t>
            </w:r>
          </w:p>
          <w:p w14:paraId="1E508DB1" w14:textId="77777777" w:rsidR="0073138E" w:rsidRDefault="00D72DAE">
            <w:pPr>
              <w:pStyle w:val="TableContents"/>
              <w:jc w:val="both"/>
              <w:rPr>
                <w:rFonts w:ascii="Arial Narrow" w:hAnsi="Arial Narrow"/>
                <w:sz w:val="20"/>
                <w:szCs w:val="20"/>
              </w:rPr>
            </w:pPr>
            <w:r>
              <w:rPr>
                <w:rFonts w:ascii="Arial Narrow" w:hAnsi="Arial Narrow"/>
                <w:sz w:val="20"/>
                <w:szCs w:val="20"/>
              </w:rPr>
              <w:t>• Wykonawca przeprowadzi niezbędne szkolenia pracowników  z obsługi p. poż. itp. - potwierdzone protokołem ze szkolenia</w:t>
            </w:r>
          </w:p>
        </w:tc>
      </w:tr>
      <w:tr w:rsidR="0073138E" w14:paraId="49152FEC"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45F56E69" w14:textId="77777777" w:rsidR="0073138E" w:rsidRDefault="00D72DAE">
            <w:pPr>
              <w:pStyle w:val="TableContents"/>
              <w:jc w:val="both"/>
              <w:rPr>
                <w:rFonts w:ascii="Arial Narrow" w:hAnsi="Arial Narrow"/>
                <w:sz w:val="20"/>
                <w:szCs w:val="20"/>
              </w:rPr>
            </w:pPr>
            <w:r>
              <w:rPr>
                <w:rFonts w:ascii="Arial Narrow" w:hAnsi="Arial Narrow"/>
                <w:sz w:val="20"/>
                <w:szCs w:val="20"/>
              </w:rPr>
              <w:t>Zakres robót</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998370" w14:textId="77777777" w:rsidR="0073138E" w:rsidRDefault="00D72DAE">
            <w:pPr>
              <w:pStyle w:val="TableContents"/>
              <w:jc w:val="both"/>
              <w:rPr>
                <w:rFonts w:ascii="Arial Narrow" w:hAnsi="Arial Narrow"/>
                <w:sz w:val="20"/>
                <w:szCs w:val="20"/>
              </w:rPr>
            </w:pPr>
            <w:r>
              <w:rPr>
                <w:rFonts w:ascii="Arial Narrow" w:hAnsi="Arial Narrow"/>
                <w:sz w:val="20"/>
                <w:szCs w:val="20"/>
              </w:rPr>
              <w:t>• wykonanie przyłącza elektroenergetycznego</w:t>
            </w:r>
          </w:p>
          <w:p w14:paraId="635462F6" w14:textId="77777777" w:rsidR="0073138E" w:rsidRDefault="00D72DAE">
            <w:pPr>
              <w:pStyle w:val="TableContents"/>
              <w:jc w:val="both"/>
              <w:rPr>
                <w:rFonts w:ascii="Arial Narrow" w:hAnsi="Arial Narrow"/>
                <w:sz w:val="20"/>
                <w:szCs w:val="20"/>
              </w:rPr>
            </w:pPr>
            <w:r>
              <w:rPr>
                <w:rFonts w:ascii="Arial Narrow" w:hAnsi="Arial Narrow"/>
                <w:sz w:val="20"/>
                <w:szCs w:val="20"/>
              </w:rPr>
              <w:t>• wykonanie przyłącza telekomunikacyjnego</w:t>
            </w:r>
          </w:p>
          <w:p w14:paraId="37655A33" w14:textId="77777777" w:rsidR="0073138E" w:rsidRDefault="00D72DAE">
            <w:pPr>
              <w:pStyle w:val="TableContents"/>
              <w:jc w:val="both"/>
              <w:rPr>
                <w:rFonts w:ascii="Arial Narrow" w:hAnsi="Arial Narrow"/>
                <w:sz w:val="20"/>
                <w:szCs w:val="20"/>
              </w:rPr>
            </w:pPr>
            <w:r>
              <w:rPr>
                <w:rFonts w:ascii="Arial Narrow" w:hAnsi="Arial Narrow"/>
                <w:sz w:val="20"/>
                <w:szCs w:val="20"/>
              </w:rPr>
              <w:t>• wykonanie instalacji zewnętrznej – podłączenie budynku</w:t>
            </w:r>
          </w:p>
          <w:p w14:paraId="46422068" w14:textId="77777777" w:rsidR="0073138E" w:rsidRDefault="00D72DAE">
            <w:pPr>
              <w:pStyle w:val="TableContents"/>
              <w:jc w:val="both"/>
              <w:rPr>
                <w:rFonts w:ascii="Arial Narrow" w:hAnsi="Arial Narrow"/>
                <w:sz w:val="20"/>
                <w:szCs w:val="20"/>
              </w:rPr>
            </w:pPr>
            <w:r>
              <w:rPr>
                <w:rFonts w:ascii="Arial Narrow" w:hAnsi="Arial Narrow"/>
                <w:sz w:val="20"/>
                <w:szCs w:val="20"/>
              </w:rPr>
              <w:t>• wykonanie zewnętrznej instalacji oświetleniowej</w:t>
            </w:r>
          </w:p>
          <w:p w14:paraId="71E2135D" w14:textId="77777777" w:rsidR="0073138E" w:rsidRDefault="00D72DAE">
            <w:pPr>
              <w:pStyle w:val="TableContents"/>
              <w:jc w:val="both"/>
              <w:rPr>
                <w:rFonts w:ascii="Arial Narrow" w:hAnsi="Arial Narrow"/>
                <w:sz w:val="20"/>
                <w:szCs w:val="20"/>
              </w:rPr>
            </w:pPr>
            <w:r>
              <w:rPr>
                <w:rFonts w:ascii="Arial Narrow" w:hAnsi="Arial Narrow"/>
                <w:sz w:val="20"/>
                <w:szCs w:val="20"/>
              </w:rPr>
              <w:t>• wykonanie instalacji uziomu otokowych istniejącego budynku oraz sztucznego uziomu fundamentowego nowego budynku</w:t>
            </w:r>
          </w:p>
          <w:p w14:paraId="090DD1F9" w14:textId="77777777" w:rsidR="0073138E" w:rsidRDefault="00D72DAE">
            <w:pPr>
              <w:pStyle w:val="TableContents"/>
              <w:jc w:val="both"/>
              <w:rPr>
                <w:rFonts w:ascii="Arial Narrow" w:hAnsi="Arial Narrow"/>
                <w:sz w:val="20"/>
                <w:szCs w:val="20"/>
              </w:rPr>
            </w:pPr>
            <w:r>
              <w:rPr>
                <w:rFonts w:ascii="Arial Narrow" w:hAnsi="Arial Narrow"/>
                <w:sz w:val="20"/>
                <w:szCs w:val="20"/>
              </w:rPr>
              <w:t>• wykonanie instalacji piorunochronnych</w:t>
            </w:r>
          </w:p>
          <w:p w14:paraId="723CE23E" w14:textId="77777777" w:rsidR="0073138E" w:rsidRDefault="00D72DAE">
            <w:pPr>
              <w:pStyle w:val="TableContents"/>
              <w:jc w:val="both"/>
              <w:rPr>
                <w:rFonts w:ascii="Arial Narrow" w:hAnsi="Arial Narrow"/>
                <w:sz w:val="20"/>
                <w:szCs w:val="20"/>
              </w:rPr>
            </w:pPr>
            <w:r>
              <w:rPr>
                <w:rFonts w:ascii="Arial Narrow" w:hAnsi="Arial Narrow"/>
                <w:sz w:val="20"/>
                <w:szCs w:val="20"/>
              </w:rPr>
              <w:t>• wykonanie instalacji fotowoltaicznej (PV) zasilania elektrycznego budynków</w:t>
            </w:r>
          </w:p>
          <w:p w14:paraId="24C06BD9" w14:textId="77777777" w:rsidR="0073138E" w:rsidRDefault="00D72DAE">
            <w:pPr>
              <w:pStyle w:val="TableContents"/>
              <w:jc w:val="both"/>
              <w:rPr>
                <w:rFonts w:ascii="Arial Narrow" w:hAnsi="Arial Narrow"/>
                <w:sz w:val="20"/>
                <w:szCs w:val="20"/>
              </w:rPr>
            </w:pPr>
            <w:r>
              <w:rPr>
                <w:rFonts w:ascii="Arial Narrow" w:hAnsi="Arial Narrow"/>
                <w:sz w:val="20"/>
                <w:szCs w:val="20"/>
              </w:rPr>
              <w:t>• wykonanie wewnętrznych linii zasilających, instalacji oświetleniowych, gniazd wtykowych, siłowych i rozdzielczych</w:t>
            </w:r>
          </w:p>
          <w:p w14:paraId="04F6191C" w14:textId="77777777" w:rsidR="0073138E" w:rsidRDefault="00D72DAE">
            <w:pPr>
              <w:pStyle w:val="TableContents"/>
              <w:jc w:val="both"/>
              <w:rPr>
                <w:rFonts w:ascii="Arial Narrow" w:hAnsi="Arial Narrow"/>
                <w:sz w:val="20"/>
                <w:szCs w:val="20"/>
              </w:rPr>
            </w:pPr>
            <w:r>
              <w:rPr>
                <w:rFonts w:ascii="Arial Narrow" w:hAnsi="Arial Narrow"/>
                <w:sz w:val="20"/>
                <w:szCs w:val="20"/>
              </w:rPr>
              <w:t>• montaż systemów sygnalizacji alarmu włamania i napadu</w:t>
            </w:r>
          </w:p>
          <w:p w14:paraId="702E0044" w14:textId="77777777" w:rsidR="0073138E" w:rsidRDefault="00D72DAE">
            <w:pPr>
              <w:pStyle w:val="TableContents"/>
              <w:jc w:val="both"/>
              <w:rPr>
                <w:rFonts w:ascii="Arial Narrow" w:hAnsi="Arial Narrow"/>
                <w:sz w:val="20"/>
                <w:szCs w:val="20"/>
              </w:rPr>
            </w:pPr>
            <w:r>
              <w:rPr>
                <w:rFonts w:ascii="Arial Narrow" w:hAnsi="Arial Narrow"/>
                <w:sz w:val="20"/>
                <w:szCs w:val="20"/>
              </w:rPr>
              <w:t>• montaż systemów i instalacji sygnalizacji pożaru i oddymiania – jeżeli jest konieczny</w:t>
            </w:r>
          </w:p>
          <w:p w14:paraId="2FCD1A47" w14:textId="77777777" w:rsidR="0073138E" w:rsidRDefault="00D72DAE">
            <w:pPr>
              <w:pStyle w:val="TableContents"/>
              <w:jc w:val="both"/>
              <w:rPr>
                <w:rFonts w:ascii="Arial Narrow" w:hAnsi="Arial Narrow"/>
                <w:sz w:val="20"/>
                <w:szCs w:val="20"/>
              </w:rPr>
            </w:pPr>
            <w:r>
              <w:rPr>
                <w:rFonts w:ascii="Arial Narrow" w:hAnsi="Arial Narrow"/>
                <w:sz w:val="20"/>
                <w:szCs w:val="20"/>
              </w:rPr>
              <w:t>• rozruchy, próby i pomiary elektryczne</w:t>
            </w:r>
          </w:p>
          <w:p w14:paraId="6A75ED15" w14:textId="77777777" w:rsidR="0073138E" w:rsidRDefault="00D72DAE">
            <w:pPr>
              <w:pStyle w:val="TableContents"/>
              <w:jc w:val="both"/>
              <w:rPr>
                <w:rFonts w:ascii="Arial Narrow" w:hAnsi="Arial Narrow"/>
                <w:sz w:val="20"/>
                <w:szCs w:val="20"/>
              </w:rPr>
            </w:pPr>
            <w:r>
              <w:rPr>
                <w:rFonts w:ascii="Arial Narrow" w:hAnsi="Arial Narrow"/>
                <w:sz w:val="20"/>
                <w:szCs w:val="20"/>
              </w:rPr>
              <w:t>• opracowanie instrukcji obsługi rozdzielni elektrycznych wraz z załączonym oświadczeniem wykonawcy o użytkowaniu rozdzielni przez osoby niewykwalifikowane</w:t>
            </w:r>
          </w:p>
        </w:tc>
      </w:tr>
      <w:tr w:rsidR="0073138E" w14:paraId="2F9F0C32" w14:textId="77777777">
        <w:tc>
          <w:tcPr>
            <w:tcW w:w="1185" w:type="dxa"/>
            <w:tcBorders>
              <w:left w:val="single" w:sz="2" w:space="0" w:color="000000"/>
              <w:bottom w:val="single" w:sz="2" w:space="0" w:color="000000"/>
            </w:tcBorders>
            <w:shd w:val="clear" w:color="auto" w:fill="auto"/>
            <w:tcMar>
              <w:top w:w="55" w:type="dxa"/>
              <w:left w:w="55" w:type="dxa"/>
              <w:bottom w:w="55" w:type="dxa"/>
              <w:right w:w="55" w:type="dxa"/>
            </w:tcMar>
          </w:tcPr>
          <w:p w14:paraId="4CDC3CC9" w14:textId="77777777" w:rsidR="0073138E" w:rsidRDefault="00D72DAE">
            <w:pPr>
              <w:pStyle w:val="TableContents"/>
              <w:jc w:val="both"/>
              <w:rPr>
                <w:rFonts w:ascii="Arial Narrow" w:hAnsi="Arial Narrow"/>
                <w:sz w:val="20"/>
                <w:szCs w:val="20"/>
              </w:rPr>
            </w:pPr>
            <w:r>
              <w:rPr>
                <w:rFonts w:ascii="Arial Narrow" w:hAnsi="Arial Narrow"/>
                <w:sz w:val="20"/>
                <w:szCs w:val="20"/>
              </w:rPr>
              <w:t>Przepisy regulujące</w:t>
            </w:r>
          </w:p>
        </w:tc>
        <w:tc>
          <w:tcPr>
            <w:tcW w:w="774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14D2DF"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Dokumentację projektowo – kosztorysową należy opracować zgodnie z obowiązującymi normami i przepisami. Niżej wymienione nie wyczerpują wszystkich obowiązujących przy projektowaniu świetlicy wiejskiej aktów prawnych.  </w:t>
            </w:r>
          </w:p>
          <w:p w14:paraId="11EA856A" w14:textId="77777777" w:rsidR="0073138E" w:rsidRDefault="0073138E">
            <w:pPr>
              <w:pStyle w:val="TableContents"/>
              <w:jc w:val="both"/>
              <w:rPr>
                <w:rFonts w:ascii="Arial Narrow" w:hAnsi="Arial Narrow"/>
                <w:sz w:val="20"/>
                <w:szCs w:val="20"/>
              </w:rPr>
            </w:pPr>
          </w:p>
          <w:p w14:paraId="6D0CE329" w14:textId="77777777" w:rsidR="0073138E" w:rsidRDefault="00D72DAE">
            <w:pPr>
              <w:pStyle w:val="TableContents"/>
              <w:jc w:val="both"/>
              <w:rPr>
                <w:rFonts w:hint="eastAsia"/>
              </w:rPr>
            </w:pPr>
            <w:r>
              <w:rPr>
                <w:rFonts w:ascii="Arial Narrow" w:hAnsi="Arial Narrow"/>
                <w:b/>
                <w:bCs/>
                <w:sz w:val="20"/>
                <w:szCs w:val="20"/>
              </w:rPr>
              <w:t>• Ustawy</w:t>
            </w:r>
          </w:p>
          <w:p w14:paraId="227389D1" w14:textId="1E4F3750" w:rsidR="0073138E" w:rsidRDefault="00D72DAE">
            <w:pPr>
              <w:pStyle w:val="TableContents"/>
              <w:jc w:val="both"/>
              <w:rPr>
                <w:rFonts w:ascii="Arial Narrow" w:hAnsi="Arial Narrow"/>
                <w:sz w:val="20"/>
                <w:szCs w:val="20"/>
              </w:rPr>
            </w:pPr>
            <w:r>
              <w:rPr>
                <w:rFonts w:ascii="Arial Narrow" w:hAnsi="Arial Narrow"/>
                <w:sz w:val="20"/>
                <w:szCs w:val="20"/>
              </w:rPr>
              <w:t>− Ustawa z dnia 7 lipca 1994 r. prawo budowlane (</w:t>
            </w:r>
            <w:r w:rsidR="009F022C" w:rsidRPr="009F022C">
              <w:rPr>
                <w:rFonts w:ascii="Arial Narrow" w:hAnsi="Arial Narrow"/>
                <w:sz w:val="20"/>
                <w:szCs w:val="20"/>
              </w:rPr>
              <w:t>Dz. U. z 2023 r. poz. 682</w:t>
            </w:r>
            <w:r w:rsidR="009F022C">
              <w:rPr>
                <w:rFonts w:ascii="Arial Narrow" w:hAnsi="Arial Narrow"/>
                <w:sz w:val="20"/>
                <w:szCs w:val="20"/>
              </w:rPr>
              <w:t xml:space="preserve"> ze zm.)</w:t>
            </w:r>
            <w:r w:rsidR="009F022C" w:rsidRPr="009F022C">
              <w:rPr>
                <w:rFonts w:ascii="Arial Narrow" w:hAnsi="Arial Narrow"/>
                <w:sz w:val="20"/>
                <w:szCs w:val="20"/>
              </w:rPr>
              <w:t>,</w:t>
            </w:r>
            <w:r>
              <w:rPr>
                <w:rFonts w:ascii="Arial Narrow" w:hAnsi="Arial Narrow"/>
                <w:sz w:val="20"/>
                <w:szCs w:val="20"/>
              </w:rPr>
              <w:t>)</w:t>
            </w:r>
          </w:p>
          <w:p w14:paraId="457ADC62" w14:textId="43558207" w:rsidR="0073138E" w:rsidRDefault="00D72DAE">
            <w:pPr>
              <w:pStyle w:val="TableContents"/>
              <w:jc w:val="both"/>
              <w:rPr>
                <w:rFonts w:ascii="Arial Narrow" w:hAnsi="Arial Narrow"/>
                <w:sz w:val="20"/>
                <w:szCs w:val="20"/>
              </w:rPr>
            </w:pPr>
            <w:r>
              <w:rPr>
                <w:rFonts w:ascii="Arial Narrow" w:hAnsi="Arial Narrow"/>
                <w:sz w:val="20"/>
                <w:szCs w:val="20"/>
              </w:rPr>
              <w:t>− Ustawa z dnia 27 marca 2003 r. o planowaniu i zagospodarowaniu przestrzennym (t</w:t>
            </w:r>
            <w:r w:rsidR="009F022C" w:rsidRPr="009F022C">
              <w:t xml:space="preserve"> </w:t>
            </w:r>
            <w:r w:rsidR="009F022C" w:rsidRPr="009F022C">
              <w:rPr>
                <w:rFonts w:ascii="Arial Narrow" w:hAnsi="Arial Narrow"/>
                <w:sz w:val="20"/>
                <w:szCs w:val="20"/>
              </w:rPr>
              <w:t>Dz. U. z 2023 r. poz. 977</w:t>
            </w:r>
            <w:r w:rsidR="009F022C">
              <w:rPr>
                <w:rFonts w:ascii="Arial Narrow" w:hAnsi="Arial Narrow"/>
                <w:sz w:val="20"/>
                <w:szCs w:val="20"/>
              </w:rPr>
              <w:t xml:space="preserve"> ze zm)</w:t>
            </w:r>
            <w:r>
              <w:rPr>
                <w:rFonts w:ascii="Arial Narrow" w:hAnsi="Arial Narrow"/>
                <w:sz w:val="20"/>
                <w:szCs w:val="20"/>
              </w:rPr>
              <w:t>)</w:t>
            </w:r>
          </w:p>
          <w:p w14:paraId="1565840E" w14:textId="77777777" w:rsidR="0073138E" w:rsidRDefault="00D72DAE">
            <w:pPr>
              <w:pStyle w:val="TableContents"/>
              <w:jc w:val="both"/>
              <w:rPr>
                <w:rFonts w:ascii="Arial Narrow" w:hAnsi="Arial Narrow"/>
                <w:sz w:val="20"/>
                <w:szCs w:val="20"/>
              </w:rPr>
            </w:pPr>
            <w:r>
              <w:rPr>
                <w:rFonts w:ascii="Arial Narrow" w:hAnsi="Arial Narrow"/>
                <w:sz w:val="20"/>
                <w:szCs w:val="20"/>
              </w:rPr>
              <w:t>− Ustawa z dnia 12 września 2002 r. o normalizacji (t.j. Dz. U. z 2015 r., poz. 1483)</w:t>
            </w:r>
          </w:p>
          <w:p w14:paraId="0BD48E57" w14:textId="541220D5" w:rsidR="009F022C" w:rsidRPr="009F022C" w:rsidRDefault="00D72DAE" w:rsidP="009F022C">
            <w:pPr>
              <w:pStyle w:val="TableContents"/>
              <w:jc w:val="both"/>
              <w:rPr>
                <w:rFonts w:ascii="Arial Narrow" w:hAnsi="Arial Narrow"/>
                <w:b/>
                <w:bCs/>
                <w:sz w:val="20"/>
                <w:szCs w:val="20"/>
              </w:rPr>
            </w:pPr>
            <w:r>
              <w:rPr>
                <w:rFonts w:ascii="Arial Narrow" w:hAnsi="Arial Narrow"/>
                <w:sz w:val="20"/>
                <w:szCs w:val="20"/>
              </w:rPr>
              <w:t xml:space="preserve">− Ustawa z dnia </w:t>
            </w:r>
            <w:r w:rsidR="009F022C" w:rsidRPr="009F022C">
              <w:rPr>
                <w:rFonts w:ascii="Arial Narrow" w:hAnsi="Arial Narrow"/>
                <w:sz w:val="20"/>
                <w:szCs w:val="20"/>
              </w:rPr>
              <w:t>11 września 2019 r</w:t>
            </w:r>
            <w:r w:rsidR="009F022C" w:rsidRPr="009F022C" w:rsidDel="009F022C">
              <w:rPr>
                <w:rFonts w:ascii="Arial Narrow" w:hAnsi="Arial Narrow"/>
                <w:sz w:val="20"/>
                <w:szCs w:val="20"/>
              </w:rPr>
              <w:t xml:space="preserve"> </w:t>
            </w:r>
            <w:r>
              <w:rPr>
                <w:rFonts w:ascii="Arial Narrow" w:hAnsi="Arial Narrow"/>
                <w:sz w:val="20"/>
                <w:szCs w:val="20"/>
              </w:rPr>
              <w:t>prawo zamówień publicznych (</w:t>
            </w:r>
            <w:r w:rsidR="009F022C" w:rsidRPr="009F022C">
              <w:rPr>
                <w:rFonts w:ascii="Arial Narrow" w:hAnsi="Arial Narrow"/>
                <w:b/>
                <w:bCs/>
                <w:sz w:val="20"/>
                <w:szCs w:val="20"/>
              </w:rPr>
              <w:t>Dz.U. 2023 poz. 1605</w:t>
            </w:r>
          </w:p>
          <w:p w14:paraId="7287C880" w14:textId="053B1C3A" w:rsidR="0073138E" w:rsidRDefault="00D72DAE">
            <w:pPr>
              <w:pStyle w:val="TableContents"/>
              <w:jc w:val="both"/>
              <w:rPr>
                <w:rFonts w:ascii="Arial Narrow" w:hAnsi="Arial Narrow"/>
                <w:sz w:val="20"/>
                <w:szCs w:val="20"/>
              </w:rPr>
            </w:pPr>
            <w:r>
              <w:rPr>
                <w:rFonts w:ascii="Arial Narrow" w:hAnsi="Arial Narrow"/>
                <w:sz w:val="20"/>
                <w:szCs w:val="20"/>
              </w:rPr>
              <w:t>.)</w:t>
            </w:r>
          </w:p>
          <w:p w14:paraId="5E23D846" w14:textId="19D396C0" w:rsidR="0073138E" w:rsidRDefault="00D72DAE">
            <w:pPr>
              <w:pStyle w:val="TableContents"/>
              <w:jc w:val="both"/>
              <w:rPr>
                <w:rFonts w:ascii="Arial Narrow" w:hAnsi="Arial Narrow"/>
                <w:sz w:val="20"/>
                <w:szCs w:val="20"/>
              </w:rPr>
            </w:pPr>
            <w:r>
              <w:rPr>
                <w:rFonts w:ascii="Arial Narrow" w:hAnsi="Arial Narrow"/>
                <w:sz w:val="20"/>
                <w:szCs w:val="20"/>
              </w:rPr>
              <w:t>− Ustawa z dnia 16 kwietnia 2004 r. o wyrobach budowlanych (</w:t>
            </w:r>
            <w:r w:rsidR="009F022C" w:rsidRPr="009F022C">
              <w:rPr>
                <w:rFonts w:ascii="Arial Narrow" w:hAnsi="Arial Narrow"/>
                <w:sz w:val="20"/>
                <w:szCs w:val="20"/>
              </w:rPr>
              <w:t>Dz. U. z 2021 r. poz. 1213.</w:t>
            </w:r>
            <w:r>
              <w:rPr>
                <w:rFonts w:ascii="Arial Narrow" w:hAnsi="Arial Narrow"/>
                <w:sz w:val="20"/>
                <w:szCs w:val="20"/>
              </w:rPr>
              <w:t>)</w:t>
            </w:r>
          </w:p>
          <w:p w14:paraId="202CE659" w14:textId="1EF00548" w:rsidR="0073138E" w:rsidRDefault="00D72DAE">
            <w:pPr>
              <w:pStyle w:val="TableContents"/>
              <w:jc w:val="both"/>
              <w:rPr>
                <w:rFonts w:ascii="Arial Narrow" w:hAnsi="Arial Narrow"/>
                <w:sz w:val="20"/>
                <w:szCs w:val="20"/>
              </w:rPr>
            </w:pPr>
            <w:r>
              <w:rPr>
                <w:rFonts w:ascii="Arial Narrow" w:hAnsi="Arial Narrow"/>
                <w:sz w:val="20"/>
                <w:szCs w:val="20"/>
              </w:rPr>
              <w:t>− Ustawa z dnia 13 kwietnia 2007 r. o kompatybilności elektromagnetycznej (</w:t>
            </w:r>
            <w:r w:rsidR="009F022C" w:rsidRPr="009F022C">
              <w:rPr>
                <w:rFonts w:ascii="Arial Narrow" w:hAnsi="Arial Narrow"/>
                <w:sz w:val="20"/>
                <w:szCs w:val="20"/>
              </w:rPr>
              <w:t>Dz. U. z 2022 r. poz. 2233</w:t>
            </w:r>
            <w:r w:rsidR="009F022C">
              <w:rPr>
                <w:rFonts w:ascii="Arial Narrow" w:hAnsi="Arial Narrow"/>
                <w:sz w:val="20"/>
                <w:szCs w:val="20"/>
              </w:rPr>
              <w:t>)</w:t>
            </w:r>
            <w:r>
              <w:rPr>
                <w:rFonts w:ascii="Arial Narrow" w:hAnsi="Arial Narrow"/>
                <w:sz w:val="20"/>
                <w:szCs w:val="20"/>
              </w:rPr>
              <w:t>)</w:t>
            </w:r>
          </w:p>
          <w:p w14:paraId="758DB3E7" w14:textId="2F7B74B1" w:rsidR="0073138E" w:rsidRDefault="00D72DAE">
            <w:pPr>
              <w:pStyle w:val="TableContents"/>
              <w:jc w:val="both"/>
              <w:rPr>
                <w:rFonts w:ascii="Arial Narrow" w:hAnsi="Arial Narrow"/>
                <w:sz w:val="20"/>
                <w:szCs w:val="20"/>
              </w:rPr>
            </w:pPr>
            <w:r>
              <w:rPr>
                <w:rFonts w:ascii="Arial Narrow" w:hAnsi="Arial Narrow"/>
                <w:sz w:val="20"/>
                <w:szCs w:val="20"/>
              </w:rPr>
              <w:t>− Ustawa z dnia 24 sierpnia 1991 r. o ochronie przeciwpożarowej (</w:t>
            </w:r>
            <w:r w:rsidR="009F022C" w:rsidRPr="009F022C">
              <w:rPr>
                <w:rFonts w:ascii="Arial Narrow" w:hAnsi="Arial Narrow"/>
                <w:sz w:val="20"/>
                <w:szCs w:val="20"/>
              </w:rPr>
              <w:t>Dz. U. z 2022 r. poz. 2057, z 2023 r. poz. 1088, 1560</w:t>
            </w:r>
            <w:r>
              <w:rPr>
                <w:rFonts w:ascii="Arial Narrow" w:hAnsi="Arial Narrow"/>
                <w:sz w:val="20"/>
                <w:szCs w:val="20"/>
              </w:rPr>
              <w:t>),</w:t>
            </w:r>
          </w:p>
          <w:p w14:paraId="583BA15F" w14:textId="62FD2C1B" w:rsidR="0073138E" w:rsidRDefault="00D72DAE">
            <w:pPr>
              <w:pStyle w:val="TableContents"/>
              <w:jc w:val="both"/>
              <w:rPr>
                <w:rFonts w:ascii="Arial Narrow" w:hAnsi="Arial Narrow"/>
                <w:sz w:val="20"/>
                <w:szCs w:val="20"/>
              </w:rPr>
            </w:pPr>
            <w:r>
              <w:rPr>
                <w:rFonts w:ascii="Arial Narrow" w:hAnsi="Arial Narrow"/>
                <w:sz w:val="20"/>
                <w:szCs w:val="20"/>
              </w:rPr>
              <w:t>− Ustawa z dnia 27 kwietnia 2001 r. prawo ochrony środowiska (</w:t>
            </w:r>
            <w:r w:rsidR="009F022C" w:rsidRPr="009F022C">
              <w:rPr>
                <w:rFonts w:ascii="Arial Narrow" w:hAnsi="Arial Narrow"/>
                <w:sz w:val="20"/>
                <w:szCs w:val="20"/>
              </w:rPr>
              <w:t>Dz. U. z 2022 r. poz. 2556, 2687, z 2023 r. poz. 877, 1506.</w:t>
            </w:r>
            <w:r>
              <w:rPr>
                <w:rFonts w:ascii="Arial Narrow" w:hAnsi="Arial Narrow"/>
                <w:sz w:val="20"/>
                <w:szCs w:val="20"/>
              </w:rPr>
              <w:t>.)</w:t>
            </w:r>
          </w:p>
          <w:p w14:paraId="02AAAE7B" w14:textId="53921635" w:rsidR="0073138E" w:rsidRDefault="00D72DAE">
            <w:pPr>
              <w:pStyle w:val="TableContents"/>
              <w:jc w:val="both"/>
              <w:rPr>
                <w:rFonts w:ascii="Arial Narrow" w:hAnsi="Arial Narrow"/>
                <w:sz w:val="20"/>
                <w:szCs w:val="20"/>
              </w:rPr>
            </w:pPr>
            <w:r>
              <w:rPr>
                <w:rFonts w:ascii="Arial Narrow" w:hAnsi="Arial Narrow"/>
                <w:sz w:val="20"/>
                <w:szCs w:val="20"/>
              </w:rPr>
              <w:t>− Ustawa z dnia 27 kwietnia 2001 r. – Ustawa o odpadach (</w:t>
            </w:r>
            <w:r w:rsidR="0089533D" w:rsidRPr="0089533D">
              <w:rPr>
                <w:rFonts w:ascii="Arial Narrow" w:hAnsi="Arial Narrow"/>
                <w:sz w:val="20"/>
                <w:szCs w:val="20"/>
              </w:rPr>
              <w:t>Dz. U. z 2023 r. poz. 1587, 1597.</w:t>
            </w:r>
          </w:p>
          <w:p w14:paraId="68F4468D" w14:textId="77777777" w:rsidR="0073138E" w:rsidRDefault="0073138E">
            <w:pPr>
              <w:pStyle w:val="TableContents"/>
              <w:jc w:val="both"/>
              <w:rPr>
                <w:rFonts w:ascii="Arial Narrow" w:hAnsi="Arial Narrow"/>
                <w:sz w:val="20"/>
                <w:szCs w:val="20"/>
              </w:rPr>
            </w:pPr>
          </w:p>
          <w:p w14:paraId="7E436CF5" w14:textId="77777777" w:rsidR="0073138E" w:rsidRDefault="00D72DAE">
            <w:pPr>
              <w:pStyle w:val="TableContents"/>
              <w:jc w:val="both"/>
              <w:rPr>
                <w:rFonts w:hint="eastAsia"/>
              </w:rPr>
            </w:pPr>
            <w:r>
              <w:rPr>
                <w:rFonts w:ascii="Arial Narrow" w:hAnsi="Arial Narrow"/>
                <w:b/>
                <w:bCs/>
                <w:sz w:val="20"/>
                <w:szCs w:val="20"/>
              </w:rPr>
              <w:t>• Rozporządzenia</w:t>
            </w:r>
          </w:p>
          <w:p w14:paraId="7BB7ECC2"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Infrastruktury z dnia 12 kwietnia 2002 r. w sprawie warunków technicznych, jakim powinny odpowiadać budynki i ich usytuowanie (t.j. Dz. U. z 2019 r., poz. 1065 ze zm.) (Załącznik – Wykaz Polskich Norm przywołanych w Rozporządzaniu)</w:t>
            </w:r>
          </w:p>
          <w:p w14:paraId="5A02D51F"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Rozporządzeniem Ministra Rozwoju z dnia 18 września 2020 r. w sprawie szczegółowego zakresu i formy projektu budowlanego (Dz. U. z  2020 r., poz. 1609)</w:t>
            </w:r>
          </w:p>
          <w:p w14:paraId="44B5AD1F" w14:textId="77777777" w:rsidR="0089533D" w:rsidRPr="0089533D" w:rsidRDefault="00D72DAE" w:rsidP="0089533D">
            <w:pPr>
              <w:pStyle w:val="TableContents"/>
              <w:jc w:val="both"/>
              <w:rPr>
                <w:rFonts w:ascii="Arial Narrow" w:hAnsi="Arial Narrow"/>
                <w:b/>
                <w:bCs/>
                <w:sz w:val="20"/>
                <w:szCs w:val="20"/>
              </w:rPr>
            </w:pPr>
            <w:r>
              <w:rPr>
                <w:rFonts w:ascii="Arial Narrow" w:hAnsi="Arial Narrow"/>
                <w:sz w:val="20"/>
                <w:szCs w:val="20"/>
              </w:rPr>
              <w:lastRenderedPageBreak/>
              <w:t xml:space="preserve">− </w:t>
            </w:r>
            <w:r w:rsidR="0089533D" w:rsidRPr="0089533D">
              <w:rPr>
                <w:rFonts w:ascii="Arial Narrow" w:hAnsi="Arial Narrow"/>
                <w:b/>
                <w:bCs/>
                <w:sz w:val="20"/>
                <w:szCs w:val="20"/>
              </w:rPr>
              <w:t>Rozporządzenie Ministra Rozwoju i Technologii z dnia 20 grudnia 2021 r. w sprawie szczegółowego zakresu i formy dokumentacji projektowej, specyfikacji technicznych wykonania i odbioru robót budowlanych oraz programu funkcjonalno-użytkowego</w:t>
            </w:r>
          </w:p>
          <w:p w14:paraId="765BA370" w14:textId="09D4A717" w:rsidR="0089533D" w:rsidRPr="0089533D" w:rsidRDefault="00D72DAE" w:rsidP="0089533D">
            <w:pPr>
              <w:pStyle w:val="TableContents"/>
              <w:jc w:val="both"/>
              <w:rPr>
                <w:rFonts w:ascii="Arial Narrow" w:hAnsi="Arial Narrow"/>
                <w:b/>
                <w:bCs/>
                <w:sz w:val="20"/>
                <w:szCs w:val="20"/>
              </w:rPr>
            </w:pPr>
            <w:r>
              <w:rPr>
                <w:rFonts w:ascii="Arial Narrow" w:hAnsi="Arial Narrow"/>
                <w:sz w:val="20"/>
                <w:szCs w:val="20"/>
              </w:rPr>
              <w:t>(</w:t>
            </w:r>
            <w:r w:rsidR="0089533D" w:rsidRPr="0089533D">
              <w:rPr>
                <w:rFonts w:ascii="Arial Narrow" w:hAnsi="Arial Narrow"/>
                <w:b/>
                <w:bCs/>
                <w:sz w:val="20"/>
                <w:szCs w:val="20"/>
              </w:rPr>
              <w:t>Dz.U. 2021 poz. 2454</w:t>
            </w:r>
          </w:p>
          <w:p w14:paraId="39B6EFD6" w14:textId="437EAFF3" w:rsidR="0073138E" w:rsidRDefault="00D72DAE">
            <w:pPr>
              <w:pStyle w:val="TableContents"/>
              <w:jc w:val="both"/>
              <w:rPr>
                <w:rFonts w:ascii="Arial Narrow" w:hAnsi="Arial Narrow"/>
                <w:sz w:val="20"/>
                <w:szCs w:val="20"/>
              </w:rPr>
            </w:pPr>
            <w:r>
              <w:rPr>
                <w:rFonts w:ascii="Arial Narrow" w:hAnsi="Arial Narrow"/>
                <w:sz w:val="20"/>
                <w:szCs w:val="20"/>
              </w:rPr>
              <w:t>)</w:t>
            </w:r>
          </w:p>
          <w:p w14:paraId="5A443998" w14:textId="5964F05A" w:rsidR="0089533D" w:rsidRPr="00664251" w:rsidRDefault="00D72DAE" w:rsidP="00664251">
            <w:pPr>
              <w:pStyle w:val="Nagwek1"/>
              <w:shd w:val="clear" w:color="auto" w:fill="FFFFFF"/>
              <w:spacing w:before="0" w:after="330"/>
              <w:rPr>
                <w:rFonts w:ascii="Helvetica" w:hAnsi="Helvetica"/>
                <w:b w:val="0"/>
                <w:bCs w:val="0"/>
                <w:color w:val="C00D35"/>
                <w:sz w:val="57"/>
                <w:szCs w:val="57"/>
              </w:rPr>
            </w:pPr>
            <w:r>
              <w:rPr>
                <w:rFonts w:ascii="Arial Narrow" w:hAnsi="Arial Narrow"/>
                <w:sz w:val="20"/>
                <w:szCs w:val="20"/>
              </w:rPr>
              <w:t xml:space="preserve">− </w:t>
            </w:r>
            <w:r w:rsidR="0089533D" w:rsidRPr="0089533D">
              <w:rPr>
                <w:rFonts w:ascii="Arial Narrow" w:eastAsia="NSimSun" w:hAnsi="Arial Narrow"/>
                <w:sz w:val="20"/>
                <w:szCs w:val="20"/>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r w:rsidR="0089533D" w:rsidRPr="00664251">
              <w:rPr>
                <w:rFonts w:ascii="Arial Narrow" w:eastAsia="NSimSun" w:hAnsi="Arial Narrow"/>
                <w:sz w:val="20"/>
                <w:szCs w:val="20"/>
              </w:rPr>
              <w:t>Dz.U. 2021 poz. 2458</w:t>
            </w:r>
            <w:r w:rsidR="0089533D">
              <w:rPr>
                <w:rFonts w:ascii="Arial Narrow" w:hAnsi="Arial Narrow"/>
                <w:b w:val="0"/>
                <w:bCs w:val="0"/>
                <w:sz w:val="20"/>
                <w:szCs w:val="20"/>
              </w:rPr>
              <w:t>)</w:t>
            </w:r>
          </w:p>
          <w:p w14:paraId="3A1BBBF6" w14:textId="27C86C00" w:rsidR="0073138E" w:rsidRDefault="00D72DAE">
            <w:pPr>
              <w:pStyle w:val="TableContents"/>
              <w:jc w:val="both"/>
              <w:rPr>
                <w:rFonts w:ascii="Arial Narrow" w:hAnsi="Arial Narrow"/>
                <w:sz w:val="20"/>
                <w:szCs w:val="20"/>
              </w:rPr>
            </w:pPr>
            <w:r>
              <w:rPr>
                <w:rFonts w:ascii="Arial Narrow" w:hAnsi="Arial Narrow"/>
                <w:sz w:val="20"/>
                <w:szCs w:val="20"/>
              </w:rPr>
              <w:t>(Dz. U. 2004, nr 130, poz. 1389)</w:t>
            </w:r>
          </w:p>
          <w:p w14:paraId="55069054" w14:textId="77777777" w:rsidR="0073138E" w:rsidRDefault="00D72DAE">
            <w:pPr>
              <w:pStyle w:val="TableContents"/>
              <w:jc w:val="both"/>
              <w:rPr>
                <w:rFonts w:ascii="Arial Narrow" w:hAnsi="Arial Narrow"/>
                <w:sz w:val="20"/>
                <w:szCs w:val="20"/>
              </w:rPr>
            </w:pPr>
            <w:r>
              <w:rPr>
                <w:rFonts w:ascii="Arial Narrow" w:hAnsi="Arial Narrow"/>
                <w:sz w:val="20"/>
                <w:szCs w:val="20"/>
              </w:rPr>
              <w:t>− Obwieszczenie Ministra Gospodarki, Pracy i Polityki Społecznej z dnia 28 sierpnia 2003 r. w sprawie ogłoszenia jednolitego tekstu rozporządzenia Ministra Pracy i Polityki Socjalnej w sprawie ogólnych przepisów bezpieczeństwa i higieny pracy (Dz. U. 2003, nr 169, poz. 1650, z 2007 r. Nr 49, poz. 330 oraz z 2008 r. nr 108, poz. 690 ze zm.)</w:t>
            </w:r>
          </w:p>
          <w:p w14:paraId="77DBB6B0"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Spraw Wewnętrznych i Administracji z dnia 7 czerwca 2010 r. w sprawie ochrony przeciwpożarowej budynków, innych obiektów budowlanych i terenów (Dz. U. 2010, nr 109, poz. 719, zmieniające Dz. U. 2019, poz. 67)</w:t>
            </w:r>
          </w:p>
          <w:p w14:paraId="42FC656A"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Spraw Wewnętrznych i Administracji z dnia 24 lipca 2009 r. w sprawie przeciwpożarowego zaopatrzenia w wodę oraz dróg pożarowych (Dz. U. 2009, nr 124, poz. 1030)</w:t>
            </w:r>
          </w:p>
          <w:p w14:paraId="74145A61" w14:textId="414B000C" w:rsidR="0089533D" w:rsidRPr="00664251" w:rsidRDefault="00D72DAE" w:rsidP="00664251">
            <w:pPr>
              <w:pStyle w:val="Nagwek1"/>
              <w:shd w:val="clear" w:color="auto" w:fill="FFFFFF"/>
              <w:spacing w:before="0" w:after="330"/>
              <w:rPr>
                <w:rFonts w:ascii="Helvetica" w:hAnsi="Helvetica"/>
                <w:b w:val="0"/>
                <w:bCs w:val="0"/>
                <w:color w:val="C00D35"/>
                <w:sz w:val="57"/>
                <w:szCs w:val="57"/>
              </w:rPr>
            </w:pPr>
            <w:r>
              <w:rPr>
                <w:rFonts w:ascii="Arial Narrow" w:hAnsi="Arial Narrow"/>
                <w:sz w:val="20"/>
                <w:szCs w:val="20"/>
              </w:rPr>
              <w:t>− Rozporządzenie Ministra Spraw Wewnętrznych i Administracji z dnia 2 grudnia 2015 r. w sprawie uzgadniania projektu budowlanego pod względem ochrony przeciwpożarowej</w:t>
            </w:r>
            <w:r w:rsidR="0089533D" w:rsidRPr="0089533D">
              <w:rPr>
                <w:rFonts w:ascii="Helvetica" w:eastAsia="Times New Roman" w:hAnsi="Helvetica" w:cs="Times New Roman"/>
                <w:color w:val="000000"/>
                <w:kern w:val="0"/>
                <w:sz w:val="36"/>
                <w:szCs w:val="36"/>
                <w:lang w:eastAsia="pl-PL" w:bidi="ar-SA"/>
              </w:rPr>
              <w:t xml:space="preserve"> </w:t>
            </w:r>
            <w:r w:rsidR="0089533D" w:rsidRPr="0089533D">
              <w:rPr>
                <w:rFonts w:ascii="Arial Narrow" w:eastAsia="NSimSun" w:hAnsi="Arial Narrow"/>
                <w:sz w:val="20"/>
                <w:szCs w:val="20"/>
              </w:rPr>
              <w:t>Rozporządzenie Ministra Spraw Wewnętrznych i Administracji z dnia 17 września 2021 r. w sprawie uzgadniania projektu zagospodarowania działki lub terenu, projektu architektoniczno-budowlanego, projektu technicznego oraz projektu urządzenia przeciwpożarowego pod względem zgodności z wymaganiami ochrony przeciwpożarowej (</w:t>
            </w:r>
            <w:r w:rsidR="0089533D" w:rsidRPr="00664251">
              <w:rPr>
                <w:rFonts w:ascii="Arial Narrow" w:eastAsia="NSimSun" w:hAnsi="Arial Narrow"/>
                <w:sz w:val="20"/>
                <w:szCs w:val="20"/>
              </w:rPr>
              <w:t>Dz.U. 2021 poz. 1722</w:t>
            </w:r>
            <w:r w:rsidR="0089533D">
              <w:rPr>
                <w:rFonts w:ascii="Arial Narrow" w:hAnsi="Arial Narrow"/>
                <w:b w:val="0"/>
                <w:bCs w:val="0"/>
                <w:sz w:val="20"/>
                <w:szCs w:val="20"/>
              </w:rPr>
              <w:t>)</w:t>
            </w:r>
          </w:p>
          <w:p w14:paraId="014E8B18"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Środowiska z dnia 14 czerwca 2007 r. w sprawie dopuszczalnych poziomów hałasu w środowisku (t.j. Dz. U. z 2014 r., poz. 112)</w:t>
            </w:r>
          </w:p>
          <w:p w14:paraId="3D3AD948" w14:textId="34558297" w:rsidR="0073138E" w:rsidRDefault="00D72DAE">
            <w:pPr>
              <w:pStyle w:val="TableContents"/>
              <w:jc w:val="both"/>
              <w:rPr>
                <w:rFonts w:ascii="Arial Narrow" w:hAnsi="Arial Narrow"/>
                <w:sz w:val="20"/>
                <w:szCs w:val="20"/>
              </w:rPr>
            </w:pPr>
            <w:r>
              <w:rPr>
                <w:rFonts w:ascii="Arial Narrow" w:hAnsi="Arial Narrow"/>
                <w:sz w:val="20"/>
                <w:szCs w:val="20"/>
              </w:rPr>
              <w:t>− Rozporządzenie Ministra Rodziny, Pracy i Polityki Społecznej z dnia 3 lipca 2018 r. w sprawie najwyższych dopuszczalnych stężeń i natężeń czynników szkodliwych dla zdrowia w środowisku pracy (</w:t>
            </w:r>
            <w:ins w:id="8" w:author="Praca" w:date="2023-09-19T09:51:00Z">
              <w:r w:rsidR="0089533D">
                <w:rPr>
                  <w:rFonts w:ascii="Arial Narrow" w:hAnsi="Arial Narrow"/>
                  <w:sz w:val="20"/>
                  <w:szCs w:val="20"/>
                </w:rPr>
                <w:t>-</w:t>
              </w:r>
            </w:ins>
            <w:r>
              <w:rPr>
                <w:rFonts w:ascii="Arial Narrow" w:hAnsi="Arial Narrow"/>
                <w:sz w:val="20"/>
                <w:szCs w:val="20"/>
              </w:rPr>
              <w:t xml:space="preserve"> Dz. U. z 2018 r., poz. 1286)</w:t>
            </w:r>
          </w:p>
          <w:p w14:paraId="15AE7687"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Zdrowia z dnia 2 lutego 2011 r. w sprawie badań i pomiarów czynników szkodliwych dla zdrowia w środowisku pracy (Dz. U. 2011, nr 33, poz. 166 ze zm.)</w:t>
            </w:r>
          </w:p>
          <w:p w14:paraId="6105D00A" w14:textId="36219B1E" w:rsidR="0073138E" w:rsidRDefault="00D72DAE">
            <w:pPr>
              <w:pStyle w:val="TableContents"/>
              <w:jc w:val="both"/>
              <w:rPr>
                <w:rFonts w:ascii="Arial Narrow" w:hAnsi="Arial Narrow"/>
                <w:sz w:val="20"/>
                <w:szCs w:val="20"/>
              </w:rPr>
            </w:pPr>
            <w:r>
              <w:rPr>
                <w:rFonts w:ascii="Arial Narrow" w:hAnsi="Arial Narrow"/>
                <w:sz w:val="20"/>
                <w:szCs w:val="20"/>
              </w:rPr>
              <w:t>− Rozporządzenie Rady Ministrów z dnia 10 września 2019 r. w sprawie przedsięwzięć mogących znacząco oddziaływać na środowisko . Dz. U. z 2019 r., poz. 1839)</w:t>
            </w:r>
          </w:p>
          <w:p w14:paraId="370AF5E9"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Środowiska z dnia 27 sierpnia 2014 r. w sprawie rodzajów instalacji mogących powodować znaczne zanieczyszczenie poszczególnych elementów przyrodniczych albo środowiska jako całości (Dz. U. 2014, poz. 1169)</w:t>
            </w:r>
          </w:p>
          <w:p w14:paraId="3A88C329" w14:textId="77777777" w:rsidR="0073138E" w:rsidRDefault="0073138E">
            <w:pPr>
              <w:pStyle w:val="TableContents"/>
              <w:jc w:val="both"/>
              <w:rPr>
                <w:rFonts w:ascii="Arial Narrow" w:hAnsi="Arial Narrow"/>
                <w:sz w:val="20"/>
                <w:szCs w:val="20"/>
              </w:rPr>
            </w:pPr>
          </w:p>
          <w:p w14:paraId="2BB3DBBB" w14:textId="77777777" w:rsidR="0073138E" w:rsidRDefault="00D72DAE">
            <w:pPr>
              <w:pStyle w:val="TableContents"/>
              <w:jc w:val="both"/>
              <w:rPr>
                <w:rFonts w:hint="eastAsia"/>
              </w:rPr>
            </w:pPr>
            <w:r>
              <w:rPr>
                <w:rFonts w:ascii="Arial Narrow" w:hAnsi="Arial Narrow"/>
                <w:b/>
                <w:bCs/>
                <w:sz w:val="20"/>
                <w:szCs w:val="20"/>
              </w:rPr>
              <w:t>• Normy</w:t>
            </w:r>
          </w:p>
          <w:p w14:paraId="2E0154A0" w14:textId="77777777" w:rsidR="0073138E" w:rsidRDefault="00D72DAE">
            <w:pPr>
              <w:pStyle w:val="TableContents"/>
              <w:jc w:val="both"/>
              <w:rPr>
                <w:rFonts w:ascii="Arial Narrow" w:hAnsi="Arial Narrow"/>
                <w:sz w:val="20"/>
                <w:szCs w:val="20"/>
              </w:rPr>
            </w:pPr>
            <w:r>
              <w:rPr>
                <w:rFonts w:ascii="Arial Narrow" w:hAnsi="Arial Narrow"/>
                <w:sz w:val="20"/>
                <w:szCs w:val="20"/>
              </w:rPr>
              <w:t>Dokumentację projektowo – kosztorysową należy opracować zgodnie z obowiązującymi normami, w tym m.in. na podstawie Polskich Norm przywołanych w Rozporządzeniu Ministra Infrastruktury z dnia</w:t>
            </w:r>
          </w:p>
          <w:p w14:paraId="041840BE" w14:textId="77777777" w:rsidR="0073138E" w:rsidRDefault="00D72DAE">
            <w:pPr>
              <w:pStyle w:val="TableContents"/>
              <w:jc w:val="both"/>
              <w:rPr>
                <w:rFonts w:ascii="Arial Narrow" w:hAnsi="Arial Narrow"/>
                <w:sz w:val="20"/>
                <w:szCs w:val="20"/>
              </w:rPr>
            </w:pPr>
            <w:r>
              <w:rPr>
                <w:rFonts w:ascii="Arial Narrow" w:hAnsi="Arial Narrow"/>
                <w:sz w:val="20"/>
                <w:szCs w:val="20"/>
              </w:rPr>
              <w:t>12 kwietnia 2002 r. w sprawie warunków technicznych, jakim powinny odpowiadać budynki i ich usytuowanie” (t.j. Dz. U. z 2019 r., poz. 1065 ze zm.) – Załącznik nr 1 do Rozporządzenia oraz ponadto uwzględniając następujące normy:</w:t>
            </w:r>
          </w:p>
          <w:p w14:paraId="3178587F" w14:textId="77777777" w:rsidR="0073138E" w:rsidRDefault="0073138E">
            <w:pPr>
              <w:pStyle w:val="TableContents"/>
              <w:jc w:val="both"/>
              <w:rPr>
                <w:rFonts w:ascii="Arial Narrow" w:hAnsi="Arial Narrow"/>
                <w:sz w:val="20"/>
                <w:szCs w:val="20"/>
              </w:rPr>
            </w:pPr>
          </w:p>
          <w:p w14:paraId="70E7BEB3" w14:textId="77777777" w:rsidR="0073138E" w:rsidRDefault="00D72DAE">
            <w:pPr>
              <w:pStyle w:val="TableContents"/>
              <w:jc w:val="both"/>
              <w:rPr>
                <w:rFonts w:hint="eastAsia"/>
              </w:rPr>
            </w:pPr>
            <w:r>
              <w:rPr>
                <w:rFonts w:ascii="Arial Narrow" w:hAnsi="Arial Narrow"/>
                <w:b/>
                <w:bCs/>
                <w:sz w:val="20"/>
                <w:szCs w:val="20"/>
              </w:rPr>
              <w:t>Normy z branży elektrycznej i teletechnicznej:</w:t>
            </w:r>
          </w:p>
          <w:p w14:paraId="058BCC92" w14:textId="77777777" w:rsidR="0073138E" w:rsidRDefault="00D72DAE">
            <w:pPr>
              <w:pStyle w:val="TableContents"/>
              <w:jc w:val="both"/>
              <w:rPr>
                <w:rFonts w:ascii="Arial Narrow" w:hAnsi="Arial Narrow"/>
                <w:sz w:val="20"/>
                <w:szCs w:val="20"/>
              </w:rPr>
            </w:pPr>
            <w:r>
              <w:rPr>
                <w:rFonts w:ascii="Arial Narrow" w:hAnsi="Arial Narrow"/>
                <w:sz w:val="20"/>
                <w:szCs w:val="20"/>
              </w:rPr>
              <w:t>− Rozporządzenie Ministra Infrastruktury z dnia 12 kwietnia 2002 w sprawie warunków technicznych, jakim powinny odpowiadać budynki i ich usytuowanie (tj. Dz. U. 2019 poz. 1065 – Załącznik nr 1 – Wykaz Polskich Norm powołanych w rozporządzaniu)</w:t>
            </w:r>
          </w:p>
          <w:p w14:paraId="5F33B41C" w14:textId="77777777" w:rsidR="0073138E" w:rsidRDefault="00D72DAE">
            <w:pPr>
              <w:pStyle w:val="TableContents"/>
              <w:jc w:val="both"/>
              <w:rPr>
                <w:rFonts w:ascii="Arial Narrow" w:hAnsi="Arial Narrow"/>
                <w:sz w:val="20"/>
                <w:szCs w:val="20"/>
              </w:rPr>
            </w:pPr>
            <w:r>
              <w:rPr>
                <w:rFonts w:ascii="Arial Narrow" w:hAnsi="Arial Narrow"/>
                <w:sz w:val="20"/>
                <w:szCs w:val="20"/>
              </w:rPr>
              <w:t>− N-SEP-E 001:2013 – Sieci elektroenergetyczne niskiego napięcia. Ochrona przed porażeniem elektrycznym</w:t>
            </w:r>
          </w:p>
          <w:p w14:paraId="5D91836A" w14:textId="77777777" w:rsidR="0073138E" w:rsidRDefault="00D72DAE">
            <w:pPr>
              <w:pStyle w:val="TableContents"/>
              <w:jc w:val="both"/>
              <w:rPr>
                <w:rFonts w:ascii="Arial Narrow" w:hAnsi="Arial Narrow"/>
                <w:sz w:val="20"/>
                <w:szCs w:val="20"/>
              </w:rPr>
            </w:pPr>
            <w:r>
              <w:rPr>
                <w:rFonts w:ascii="Arial Narrow" w:hAnsi="Arial Narrow"/>
                <w:sz w:val="20"/>
                <w:szCs w:val="20"/>
              </w:rPr>
              <w:t>− N-SEP-E 002:2009 – Instalacje elektryczne w budynkach mieszkalnych. Podstawy planowania zapotrzebowania mocy</w:t>
            </w:r>
          </w:p>
          <w:p w14:paraId="326B7344" w14:textId="77777777" w:rsidR="0073138E" w:rsidRDefault="00D72DAE">
            <w:pPr>
              <w:pStyle w:val="TableContents"/>
              <w:jc w:val="both"/>
              <w:rPr>
                <w:rFonts w:ascii="Arial Narrow" w:hAnsi="Arial Narrow"/>
                <w:sz w:val="20"/>
                <w:szCs w:val="20"/>
              </w:rPr>
            </w:pPr>
            <w:r>
              <w:rPr>
                <w:rFonts w:ascii="Arial Narrow" w:hAnsi="Arial Narrow"/>
                <w:sz w:val="20"/>
                <w:szCs w:val="20"/>
              </w:rPr>
              <w:t>− N-SEP-E 004:2014 – Elektroenergetyczne i sygnalizacyjne linie kablowe. Projektowanie i budowa</w:t>
            </w:r>
          </w:p>
          <w:p w14:paraId="5F31D7E9" w14:textId="77777777" w:rsidR="0073138E" w:rsidRDefault="00D72DAE">
            <w:pPr>
              <w:pStyle w:val="TableContents"/>
              <w:jc w:val="both"/>
              <w:rPr>
                <w:rFonts w:ascii="Arial Narrow" w:hAnsi="Arial Narrow"/>
                <w:sz w:val="20"/>
                <w:szCs w:val="20"/>
              </w:rPr>
            </w:pPr>
            <w:r>
              <w:rPr>
                <w:rFonts w:ascii="Arial Narrow" w:hAnsi="Arial Narrow"/>
                <w:sz w:val="20"/>
                <w:szCs w:val="20"/>
              </w:rPr>
              <w:t>− PN-EN 61439-1:2011 – Rozdzielnice i sterownice niskonapięciowe. Część 1: Postanowienia ogólne</w:t>
            </w:r>
          </w:p>
          <w:p w14:paraId="1634E82E" w14:textId="77777777" w:rsidR="0073138E" w:rsidRDefault="00D72DAE">
            <w:pPr>
              <w:pStyle w:val="TableContents"/>
              <w:jc w:val="both"/>
              <w:rPr>
                <w:rFonts w:ascii="Arial Narrow" w:hAnsi="Arial Narrow"/>
                <w:sz w:val="20"/>
                <w:szCs w:val="20"/>
              </w:rPr>
            </w:pPr>
            <w:r>
              <w:rPr>
                <w:rFonts w:ascii="Arial Narrow" w:hAnsi="Arial Narrow"/>
                <w:sz w:val="20"/>
                <w:szCs w:val="20"/>
              </w:rPr>
              <w:t>− PN-EN 61439-2:2011 – Rozdzielnice i sterownice niskonapięciowe. Część 2: Rozdzielnice i sterownice do rozdziału energii elektrycznej</w:t>
            </w:r>
          </w:p>
          <w:p w14:paraId="06BBDAB9" w14:textId="77777777" w:rsidR="0073138E" w:rsidRDefault="00D72DAE">
            <w:pPr>
              <w:pStyle w:val="TableContents"/>
              <w:jc w:val="both"/>
              <w:rPr>
                <w:rFonts w:ascii="Arial Narrow" w:hAnsi="Arial Narrow"/>
                <w:sz w:val="20"/>
                <w:szCs w:val="20"/>
              </w:rPr>
            </w:pPr>
            <w:r>
              <w:rPr>
                <w:rFonts w:ascii="Arial Narrow" w:hAnsi="Arial Narrow"/>
                <w:sz w:val="20"/>
                <w:szCs w:val="20"/>
              </w:rPr>
              <w:t>− PN-EN 61439-3:2012 – Rozdzielnice i sterownice niskonapięciowe. Część 3: Rozdzielnice tablicowe przeznaczone do obsługiwania przez osoby postronne (DBO)</w:t>
            </w:r>
          </w:p>
          <w:p w14:paraId="6FC28C8C" w14:textId="77777777" w:rsidR="0073138E" w:rsidRDefault="00D72DAE">
            <w:pPr>
              <w:pStyle w:val="TableContents"/>
              <w:jc w:val="both"/>
              <w:rPr>
                <w:rFonts w:ascii="Arial Narrow" w:hAnsi="Arial Narrow"/>
                <w:sz w:val="20"/>
                <w:szCs w:val="20"/>
              </w:rPr>
            </w:pPr>
            <w:r>
              <w:rPr>
                <w:rFonts w:ascii="Arial Narrow" w:hAnsi="Arial Narrow"/>
                <w:sz w:val="20"/>
                <w:szCs w:val="20"/>
              </w:rPr>
              <w:t xml:space="preserve">− PN-EN 61439-5:2015-02 – Rozdzielnice i sterownice niskonapięciowe. Część 5: Zestawy do dystrybucji </w:t>
            </w:r>
            <w:r>
              <w:rPr>
                <w:rFonts w:ascii="Arial Narrow" w:hAnsi="Arial Narrow"/>
                <w:sz w:val="20"/>
                <w:szCs w:val="20"/>
              </w:rPr>
              <w:lastRenderedPageBreak/>
              <w:t>mocy w sieciach publicznych</w:t>
            </w:r>
          </w:p>
          <w:p w14:paraId="1596D08C" w14:textId="77777777" w:rsidR="0073138E" w:rsidRDefault="00D72DAE">
            <w:pPr>
              <w:pStyle w:val="TableContents"/>
              <w:jc w:val="both"/>
              <w:rPr>
                <w:rFonts w:ascii="Arial Narrow" w:hAnsi="Arial Narrow"/>
                <w:sz w:val="20"/>
                <w:szCs w:val="20"/>
              </w:rPr>
            </w:pPr>
            <w:r>
              <w:rPr>
                <w:rFonts w:ascii="Arial Narrow" w:hAnsi="Arial Narrow"/>
                <w:sz w:val="20"/>
                <w:szCs w:val="20"/>
              </w:rPr>
              <w:t>− PN-EN 60947-1:2010/A1:2011 – Aparatura rozdzielcza i sterownicza niskonapięciowa. Część 1: Postanowienia ogólne</w:t>
            </w:r>
          </w:p>
          <w:p w14:paraId="55CB3DBC" w14:textId="77777777" w:rsidR="0073138E" w:rsidRDefault="00D72DAE">
            <w:pPr>
              <w:pStyle w:val="TableContents"/>
              <w:jc w:val="both"/>
              <w:rPr>
                <w:rFonts w:ascii="Arial Narrow" w:hAnsi="Arial Narrow"/>
                <w:sz w:val="20"/>
                <w:szCs w:val="20"/>
              </w:rPr>
            </w:pPr>
            <w:r>
              <w:rPr>
                <w:rFonts w:ascii="Arial Narrow" w:hAnsi="Arial Narrow"/>
                <w:sz w:val="20"/>
                <w:szCs w:val="20"/>
              </w:rPr>
              <w:t>− PN-EN 60947-3:2009/A2:2015-11 – Aparatura rozdzielcza i sterownicza niskonapięciowa. Część 3: Rozłączniki, odłączniki, rozłączniki izolacyjne i zestawy łączników z bezpiecznikami topikowymi</w:t>
            </w:r>
          </w:p>
          <w:p w14:paraId="710C3BF2" w14:textId="77777777" w:rsidR="0073138E" w:rsidRDefault="00D72DAE">
            <w:pPr>
              <w:pStyle w:val="TableContents"/>
              <w:jc w:val="both"/>
              <w:rPr>
                <w:rFonts w:ascii="Arial Narrow" w:hAnsi="Arial Narrow"/>
                <w:sz w:val="20"/>
                <w:szCs w:val="20"/>
              </w:rPr>
            </w:pPr>
            <w:r>
              <w:rPr>
                <w:rFonts w:ascii="Arial Narrow" w:hAnsi="Arial Narrow"/>
                <w:sz w:val="20"/>
                <w:szCs w:val="20"/>
              </w:rPr>
              <w:t>− PN-EN 50274:2004 – Rozdzielnice i sterownice niskonapięciowe. Ochrona przed porażeniem prądem elektrycznym. Ochrona przed niezamierzonym dotykiem bezpośrednim części niebezpiecznych czynnych</w:t>
            </w:r>
          </w:p>
          <w:p w14:paraId="7D64AD45" w14:textId="77777777" w:rsidR="0073138E" w:rsidRDefault="00D72DAE">
            <w:pPr>
              <w:pStyle w:val="TableContents"/>
              <w:jc w:val="both"/>
              <w:rPr>
                <w:rFonts w:ascii="Arial Narrow" w:hAnsi="Arial Narrow"/>
                <w:sz w:val="20"/>
                <w:szCs w:val="20"/>
              </w:rPr>
            </w:pPr>
            <w:r>
              <w:rPr>
                <w:rFonts w:ascii="Arial Narrow" w:hAnsi="Arial Narrow"/>
                <w:sz w:val="20"/>
                <w:szCs w:val="20"/>
              </w:rPr>
              <w:t>− PN-EN 50164-1:2010 – Elementy urządzenia piorunochronnego (LPC). Część 1: Wymagania dotyczące elementów połączeniowych</w:t>
            </w:r>
          </w:p>
          <w:p w14:paraId="1A5821BC" w14:textId="77777777" w:rsidR="0073138E" w:rsidRDefault="00D72DAE">
            <w:pPr>
              <w:pStyle w:val="TableContents"/>
              <w:jc w:val="both"/>
              <w:rPr>
                <w:rFonts w:ascii="Arial Narrow" w:hAnsi="Arial Narrow"/>
                <w:sz w:val="20"/>
                <w:szCs w:val="20"/>
              </w:rPr>
            </w:pPr>
            <w:r>
              <w:rPr>
                <w:rFonts w:ascii="Arial Narrow" w:hAnsi="Arial Narrow"/>
                <w:sz w:val="20"/>
                <w:szCs w:val="20"/>
              </w:rPr>
              <w:t>− PN-EN 50164-2:2010 – Elementy urządzenia piorunochronnego (LPC). Część 2: Wymagania dotyczące przewodów i uziomów</w:t>
            </w:r>
          </w:p>
          <w:p w14:paraId="4212F1E7" w14:textId="77777777" w:rsidR="0073138E" w:rsidRDefault="00D72DAE">
            <w:pPr>
              <w:pStyle w:val="TableContents"/>
              <w:jc w:val="both"/>
              <w:rPr>
                <w:rFonts w:ascii="Arial Narrow" w:hAnsi="Arial Narrow"/>
                <w:sz w:val="20"/>
                <w:szCs w:val="20"/>
              </w:rPr>
            </w:pPr>
            <w:r>
              <w:rPr>
                <w:rFonts w:ascii="Arial Narrow" w:hAnsi="Arial Narrow"/>
                <w:sz w:val="20"/>
                <w:szCs w:val="20"/>
              </w:rPr>
              <w:t>− PN-ISO 8528-1:1996 – Zespoły prądotwórcze prądu przemiennego napędzane silnikiem spalinowym tłokowym. Zastosowanie, klasyfikacja i wymagania eksploatacyjne</w:t>
            </w:r>
          </w:p>
          <w:p w14:paraId="6BD70521" w14:textId="77777777" w:rsidR="0073138E" w:rsidRDefault="00D72DAE">
            <w:pPr>
              <w:pStyle w:val="TableContents"/>
              <w:jc w:val="both"/>
              <w:rPr>
                <w:rFonts w:ascii="Arial Narrow" w:hAnsi="Arial Narrow"/>
                <w:sz w:val="20"/>
                <w:szCs w:val="20"/>
              </w:rPr>
            </w:pPr>
            <w:r>
              <w:rPr>
                <w:rFonts w:ascii="Arial Narrow" w:hAnsi="Arial Narrow"/>
                <w:sz w:val="20"/>
                <w:szCs w:val="20"/>
              </w:rPr>
              <w:t>− PN-EN 60947-6-1:2009 – Aparatura rozdzielcza i sterownicza niskonapięciowa. Część 6-1: Łączniki wielozadaniowe. Urządzenia przełączające</w:t>
            </w:r>
          </w:p>
          <w:p w14:paraId="32ECB781" w14:textId="77777777" w:rsidR="0073138E" w:rsidRDefault="00D72DAE">
            <w:pPr>
              <w:pStyle w:val="TableContents"/>
              <w:jc w:val="both"/>
              <w:rPr>
                <w:rFonts w:ascii="Arial Narrow" w:hAnsi="Arial Narrow"/>
                <w:sz w:val="20"/>
                <w:szCs w:val="20"/>
              </w:rPr>
            </w:pPr>
            <w:r>
              <w:rPr>
                <w:rFonts w:ascii="Arial Narrow" w:hAnsi="Arial Narrow"/>
                <w:sz w:val="20"/>
                <w:szCs w:val="20"/>
              </w:rPr>
              <w:t>− PKN-CEN/TS 54-14:2006 – Systemy sygnalizacji pożarowej. Część 14: Wytyczne planowania, projektowania, instalowania, odbioru, eksploatacji i konserwacji</w:t>
            </w:r>
          </w:p>
          <w:p w14:paraId="3E4894B9"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60364-4-41:2017-09 – Instalacje elektryczne niskiego napięcia.</w:t>
            </w:r>
          </w:p>
          <w:p w14:paraId="017E5447" w14:textId="77777777" w:rsidR="0073138E" w:rsidRDefault="00D72DAE">
            <w:pPr>
              <w:pStyle w:val="TableContents"/>
              <w:jc w:val="both"/>
              <w:rPr>
                <w:rFonts w:ascii="Arial Narrow" w:hAnsi="Arial Narrow"/>
                <w:sz w:val="20"/>
                <w:szCs w:val="20"/>
              </w:rPr>
            </w:pPr>
            <w:r>
              <w:rPr>
                <w:rFonts w:ascii="Arial Narrow" w:hAnsi="Arial Narrow"/>
                <w:sz w:val="20"/>
                <w:szCs w:val="20"/>
              </w:rPr>
              <w:t>Część 4-41: Ochrona dla zapewnienia bezpieczeństwa. Ochrona przed porażeniem elektrycznym</w:t>
            </w:r>
          </w:p>
          <w:p w14:paraId="6673DDD0"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60364-4-42:2011:A1:2015-01 – Instalacje elektryczne niskiego napięcia -- Część 4-42: Ochrona dla zapewnienia bezpieczeństwa.</w:t>
            </w:r>
          </w:p>
          <w:p w14:paraId="06117359" w14:textId="77777777" w:rsidR="0073138E" w:rsidRDefault="00D72DAE">
            <w:pPr>
              <w:pStyle w:val="TableContents"/>
              <w:jc w:val="both"/>
              <w:rPr>
                <w:rFonts w:ascii="Arial Narrow" w:hAnsi="Arial Narrow"/>
                <w:sz w:val="20"/>
                <w:szCs w:val="20"/>
              </w:rPr>
            </w:pPr>
            <w:r>
              <w:rPr>
                <w:rFonts w:ascii="Arial Narrow" w:hAnsi="Arial Narrow"/>
                <w:sz w:val="20"/>
                <w:szCs w:val="20"/>
              </w:rPr>
              <w:t>Ochrona przed skutkami oddziaływania cieplnego</w:t>
            </w:r>
          </w:p>
          <w:p w14:paraId="6682C2CB"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60364-4-42:2011/Ap2:2019-06 – Instalacje elektryczne niskiego napięcia. Część 4-42: Ochrona dla zapewnienia bezpieczeństwa. Ochrona przed skutkami oddziaływania cieplnego</w:t>
            </w:r>
          </w:p>
          <w:p w14:paraId="4177DF0E"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60364-4-43:2012/Ap1:2019-06 – Instalacje elektryczne niskiego napięcia. Część 4-43: Ochrona dla zapewnienia bezpieczeństwa. Ochrona przed prądem przetężeniowym</w:t>
            </w:r>
          </w:p>
          <w:p w14:paraId="2EB4F8D9"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60364-4-442:2012 – Instalacje elektryczne niskiego napięcia. Część 4-442: Ochrona dla zapewnienia bezpieczeństwa -- Ochrona instalacji niskiego napięcia przed przepięciami dorywczymi powstającymi wskutek zwarć doziemnych w układach po stronie wysokiego i niskiego napięcia</w:t>
            </w:r>
          </w:p>
          <w:p w14:paraId="6FBB71B9"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60364-4-443:2016-03 – Instalacje elektryczne niskiego napięcia. Część: 4-443: Ochrona dla zapewnienia bezpieczeństwa. Ochrona przed zaburzeniami napięciowymi i zaburzeniami elektromagnetycznymi - Ochrona przed przejściowymi przepięciami atmosferycznymi lub łączeniowymi</w:t>
            </w:r>
          </w:p>
          <w:p w14:paraId="0506BEB2"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60364-5-52:2011 – Instalacje elektryczne niskiego napięcia. Część 5-52: Dobór i montaż wyposażenia elektrycznego – Oprzewodowanie</w:t>
            </w:r>
          </w:p>
          <w:p w14:paraId="6ECE6922"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60364-5-52:2011/Ap2:2019-02 – Instalacje elektryczne niskiego napięcia. Część 5-52: Dobór i montaż wyposażenia elektrycznego – Oprzewodowanie</w:t>
            </w:r>
          </w:p>
          <w:p w14:paraId="7FA43F93"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60364-5-53:2016-02 – Instalacje elektryczne niskiego napięcia. Część 5-53: Dobór i montaż wyposażenia elektrycznego. Aparatura rozdzielcza i sterownicza</w:t>
            </w:r>
          </w:p>
          <w:p w14:paraId="5B27DEEA"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60364-5-534:2016-04 – Instalacje elektryczne niskiego napięcia. Część 5-534: Dobór i montaż wyposażenia elektrycznego. Odłączanie izolacyjne, łączenie i sterowanie. Urządzenia do ochrony przed przejściowymi przepięciami</w:t>
            </w:r>
          </w:p>
          <w:p w14:paraId="239FA23B"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60364-5-537:2017-01 – Instalacje elektryczne niskiego napięcia. Część 5-537: Dobór i montaż wyposażenia elektrycznego. Aparatura rozdzielcza i sterownicza. Odłączanie izolacyjne i łączenie</w:t>
            </w:r>
          </w:p>
          <w:p w14:paraId="3E1F8880"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60364-5-56:2019-01 – Instalacje elektryczne niskiego napięcia. Część 5-56: Dobór i montaż wyposażenia elektrycznego. Instalacje bezpieczeństwa</w:t>
            </w:r>
          </w:p>
          <w:p w14:paraId="5AC472E3"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60364-6:2016-07 – Instalacje elektryczne niskiego napięcia. Część 6: Sprawdzanie</w:t>
            </w:r>
          </w:p>
          <w:p w14:paraId="3D7846E1"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60364-7-704:2018-08 – Instalacje elektryczne niskiego napięcia. Część 7-704: Wymagania dotyczące specjalnych instalacji lub lokalizacji. Instalacje na terenie budowy i rozbiórki</w:t>
            </w:r>
          </w:p>
          <w:p w14:paraId="4A440C77" w14:textId="77777777" w:rsidR="0073138E" w:rsidRDefault="00D72DAE">
            <w:pPr>
              <w:pStyle w:val="TableContents"/>
              <w:jc w:val="both"/>
              <w:rPr>
                <w:rFonts w:ascii="Arial Narrow" w:hAnsi="Arial Narrow"/>
                <w:sz w:val="20"/>
                <w:szCs w:val="20"/>
              </w:rPr>
            </w:pPr>
            <w:r>
              <w:rPr>
                <w:rFonts w:ascii="Arial Narrow" w:hAnsi="Arial Narrow"/>
                <w:sz w:val="20"/>
                <w:szCs w:val="20"/>
              </w:rPr>
              <w:t>− PN-HD 60364-7-712:2016-05 – Instalacje elektryczne niskiego napięcia. Część 7-712: Wymagania dotyczące specjalnych instalacji lub lokalizacji. Fotowoltaiczne (PV) układy zasilania.</w:t>
            </w:r>
          </w:p>
        </w:tc>
      </w:tr>
    </w:tbl>
    <w:p w14:paraId="03A3A146" w14:textId="77777777" w:rsidR="0073138E" w:rsidRDefault="0073138E">
      <w:pPr>
        <w:pStyle w:val="Standard"/>
        <w:spacing w:line="360" w:lineRule="auto"/>
        <w:jc w:val="both"/>
        <w:rPr>
          <w:rFonts w:ascii="Arial Narrow" w:hAnsi="Arial Narrow"/>
        </w:rPr>
      </w:pPr>
    </w:p>
    <w:sectPr w:rsidR="0073138E">
      <w:headerReference w:type="default" r:id="rId10"/>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67F82" w14:textId="77777777" w:rsidR="00FF6849" w:rsidRDefault="00FF6849">
      <w:pPr>
        <w:rPr>
          <w:rFonts w:hint="eastAsia"/>
        </w:rPr>
      </w:pPr>
      <w:r>
        <w:separator/>
      </w:r>
    </w:p>
  </w:endnote>
  <w:endnote w:type="continuationSeparator" w:id="0">
    <w:p w14:paraId="7FB0924C" w14:textId="77777777" w:rsidR="00FF6849" w:rsidRDefault="00FF6849">
      <w:pPr>
        <w:rPr>
          <w:rFonts w:hint="eastAsia"/>
        </w:rPr>
      </w:pPr>
      <w:r>
        <w:continuationSeparator/>
      </w:r>
    </w:p>
  </w:endnote>
  <w:endnote w:id="1">
    <w:p w14:paraId="45571478" w14:textId="77777777" w:rsidR="008D30A7" w:rsidRDefault="008D30A7">
      <w:pPr>
        <w:pStyle w:val="Tekstprzypisukocowego"/>
      </w:pPr>
      <w:r>
        <w:rPr>
          <w:rStyle w:val="Odwoanieprzypisukocowego"/>
        </w:rPr>
        <w:t>2</w:t>
      </w:r>
    </w:p>
    <w:p w14:paraId="38B90CC5" w14:textId="77777777" w:rsidR="008D30A7" w:rsidRDefault="008D30A7">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81C93" w14:textId="77777777" w:rsidR="00FF6849" w:rsidRDefault="00FF6849">
      <w:pPr>
        <w:rPr>
          <w:rFonts w:hint="eastAsia"/>
        </w:rPr>
      </w:pPr>
      <w:r>
        <w:rPr>
          <w:color w:val="000000"/>
        </w:rPr>
        <w:separator/>
      </w:r>
    </w:p>
  </w:footnote>
  <w:footnote w:type="continuationSeparator" w:id="0">
    <w:p w14:paraId="06561B8D" w14:textId="77777777" w:rsidR="00FF6849" w:rsidRDefault="00FF6849">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851E" w14:textId="77777777" w:rsidR="008D30A7" w:rsidRDefault="008D30A7">
    <w:pPr>
      <w:pStyle w:val="Nagwek"/>
      <w:jc w:val="right"/>
      <w:rPr>
        <w:rFonts w:hint="eastAsia"/>
      </w:rPr>
    </w:pPr>
    <w:r>
      <w:fldChar w:fldCharType="begin"/>
    </w:r>
    <w:r>
      <w:instrText xml:space="preserve"> PAGE </w:instrText>
    </w:r>
    <w:r>
      <w:fldChar w:fldCharType="separate"/>
    </w:r>
    <w:r>
      <w:t>30</w:t>
    </w:r>
    <w:r>
      <w:fldChar w:fldCharType="end"/>
    </w:r>
    <w:r>
      <w:t>/</w:t>
    </w:r>
    <w:r w:rsidR="00000000">
      <w:fldChar w:fldCharType="begin"/>
    </w:r>
    <w:r w:rsidR="00000000">
      <w:instrText xml:space="preserve"> NUMPAGES </w:instrText>
    </w:r>
    <w:r w:rsidR="00000000">
      <w:rPr>
        <w:rFonts w:hint="eastAsia"/>
      </w:rPr>
      <w:fldChar w:fldCharType="separate"/>
    </w:r>
    <w:r>
      <w:t>30</w:t>
    </w:r>
    <w:r w:rsidR="00000000">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03E9"/>
    <w:multiLevelType w:val="multilevel"/>
    <w:tmpl w:val="784A3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0A500F3"/>
    <w:multiLevelType w:val="multilevel"/>
    <w:tmpl w:val="4DFAD7C6"/>
    <w:styleLink w:val="List1"/>
    <w:lvl w:ilvl="0">
      <w:numFmt w:val="bullet"/>
      <w:lvlText w:val="•"/>
      <w:lvlJc w:val="left"/>
      <w:pPr>
        <w:ind w:left="227" w:hanging="227"/>
      </w:pPr>
    </w:lvl>
    <w:lvl w:ilvl="1">
      <w:numFmt w:val="bullet"/>
      <w:lvlText w:val="•"/>
      <w:lvlJc w:val="left"/>
      <w:pPr>
        <w:ind w:left="454" w:hanging="227"/>
      </w:pPr>
    </w:lvl>
    <w:lvl w:ilvl="2">
      <w:numFmt w:val="bullet"/>
      <w:lvlText w:val="•"/>
      <w:lvlJc w:val="left"/>
      <w:pPr>
        <w:ind w:left="680" w:hanging="227"/>
      </w:pPr>
    </w:lvl>
    <w:lvl w:ilvl="3">
      <w:numFmt w:val="bullet"/>
      <w:lvlText w:val="•"/>
      <w:lvlJc w:val="left"/>
      <w:pPr>
        <w:ind w:left="907" w:hanging="227"/>
      </w:pPr>
    </w:lvl>
    <w:lvl w:ilvl="4">
      <w:numFmt w:val="bullet"/>
      <w:lvlText w:val="•"/>
      <w:lvlJc w:val="left"/>
      <w:pPr>
        <w:ind w:left="1134" w:hanging="227"/>
      </w:pPr>
    </w:lvl>
    <w:lvl w:ilvl="5">
      <w:numFmt w:val="bullet"/>
      <w:lvlText w:val="•"/>
      <w:lvlJc w:val="left"/>
      <w:pPr>
        <w:ind w:left="1361" w:hanging="227"/>
      </w:pPr>
    </w:lvl>
    <w:lvl w:ilvl="6">
      <w:numFmt w:val="bullet"/>
      <w:lvlText w:val="•"/>
      <w:lvlJc w:val="left"/>
      <w:pPr>
        <w:ind w:left="1587" w:hanging="227"/>
      </w:pPr>
    </w:lvl>
    <w:lvl w:ilvl="7">
      <w:numFmt w:val="bullet"/>
      <w:lvlText w:val="•"/>
      <w:lvlJc w:val="left"/>
      <w:pPr>
        <w:ind w:left="1814" w:hanging="227"/>
      </w:pPr>
    </w:lvl>
    <w:lvl w:ilvl="8">
      <w:numFmt w:val="bullet"/>
      <w:lvlText w:val="•"/>
      <w:lvlJc w:val="left"/>
      <w:pPr>
        <w:ind w:left="2041" w:hanging="227"/>
      </w:pPr>
    </w:lvl>
  </w:abstractNum>
  <w:abstractNum w:abstractNumId="2" w15:restartNumberingAfterBreak="0">
    <w:nsid w:val="654F5EB2"/>
    <w:multiLevelType w:val="multilevel"/>
    <w:tmpl w:val="21AADF64"/>
    <w:lvl w:ilvl="0">
      <w:start w:val="1"/>
      <w:numFmt w:val="decimal"/>
      <w:lvlText w:val="%1."/>
      <w:lvlJc w:val="left"/>
      <w:pPr>
        <w:ind w:left="720" w:hanging="357"/>
      </w:pPr>
    </w:lvl>
    <w:lvl w:ilvl="1">
      <w:start w:val="1"/>
      <w:numFmt w:val="decimal"/>
      <w:lvlText w:val="%1.%2."/>
      <w:lvlJc w:val="left"/>
      <w:pPr>
        <w:ind w:left="1701" w:hanging="907"/>
      </w:pPr>
    </w:lvl>
    <w:lvl w:ilvl="2">
      <w:start w:val="1"/>
      <w:numFmt w:val="lowerLetter"/>
      <w:suff w:val="space"/>
      <w:lvlText w:val="%3."/>
      <w:lvlJc w:val="left"/>
      <w:pPr>
        <w:ind w:left="1440" w:firstLine="1468"/>
      </w:pPr>
    </w:lvl>
    <w:lvl w:ilvl="3">
      <w:start w:val="1"/>
      <w:numFmt w:val="decimal"/>
      <w:lvlText w:val="%4."/>
      <w:lvlJc w:val="left"/>
      <w:pPr>
        <w:ind w:left="1962" w:hanging="414"/>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633752745">
    <w:abstractNumId w:val="1"/>
  </w:num>
  <w:num w:numId="2" w16cid:durableId="1695502170">
    <w:abstractNumId w:val="2"/>
  </w:num>
  <w:num w:numId="3" w16cid:durableId="156764068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rson w15:author="Praca">
    <w15:presenceInfo w15:providerId="None" w15:userId="Pra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38E"/>
    <w:rsid w:val="00006EAB"/>
    <w:rsid w:val="00013EC9"/>
    <w:rsid w:val="0003486B"/>
    <w:rsid w:val="00196FA0"/>
    <w:rsid w:val="001D5B39"/>
    <w:rsid w:val="003019D8"/>
    <w:rsid w:val="00313916"/>
    <w:rsid w:val="00512FE9"/>
    <w:rsid w:val="005D69EF"/>
    <w:rsid w:val="00630284"/>
    <w:rsid w:val="00664251"/>
    <w:rsid w:val="0073138E"/>
    <w:rsid w:val="0089533D"/>
    <w:rsid w:val="008D30A7"/>
    <w:rsid w:val="009900A4"/>
    <w:rsid w:val="009F022C"/>
    <w:rsid w:val="009F184F"/>
    <w:rsid w:val="00A34B98"/>
    <w:rsid w:val="00BB3FB3"/>
    <w:rsid w:val="00BD15DC"/>
    <w:rsid w:val="00BF20DD"/>
    <w:rsid w:val="00D13AA8"/>
    <w:rsid w:val="00D72DAE"/>
    <w:rsid w:val="00DB11F2"/>
    <w:rsid w:val="00DE6519"/>
    <w:rsid w:val="00FF41F2"/>
    <w:rsid w:val="00FF68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58081"/>
  <w15:docId w15:val="{2F7E0F07-3D4F-43EA-B750-7B617DF9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pl-PL"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Heading"/>
    <w:next w:val="Textbody"/>
    <w:uiPriority w:val="9"/>
    <w:qFormat/>
    <w:pPr>
      <w:outlineLvl w:val="0"/>
    </w:pPr>
    <w:rPr>
      <w:b/>
      <w:bCs/>
    </w:rPr>
  </w:style>
  <w:style w:type="paragraph" w:styleId="Nagwek2">
    <w:name w:val="heading 2"/>
    <w:basedOn w:val="Heading"/>
    <w:next w:val="Textbody"/>
    <w:uiPriority w:val="9"/>
    <w:semiHidden/>
    <w:unhideWhenUsed/>
    <w:qFormat/>
    <w:pPr>
      <w:spacing w:before="200"/>
      <w:outlineLvl w:val="1"/>
    </w:pPr>
    <w:rPr>
      <w:b/>
      <w:bCs/>
    </w:rPr>
  </w:style>
  <w:style w:type="paragraph" w:styleId="Nagwek3">
    <w:name w:val="heading 3"/>
    <w:basedOn w:val="Heading"/>
    <w:next w:val="Textbody"/>
    <w:uiPriority w:val="9"/>
    <w:semiHidden/>
    <w:unhideWhenUsed/>
    <w:qFormat/>
    <w:pPr>
      <w:spacing w:before="140"/>
      <w:outlineLvl w:val="2"/>
    </w:pPr>
    <w:rPr>
      <w:b/>
      <w:bCs/>
    </w:rPr>
  </w:style>
  <w:style w:type="paragraph" w:styleId="Nagwek4">
    <w:name w:val="heading 4"/>
    <w:basedOn w:val="Heading"/>
    <w:next w:val="Textbody"/>
    <w:uiPriority w:val="9"/>
    <w:semiHidden/>
    <w:unhideWhenUsed/>
    <w:qFormat/>
    <w:pPr>
      <w:spacing w:before="120"/>
      <w:outlineLvl w:val="3"/>
    </w:pPr>
    <w:rPr>
      <w:b/>
      <w:bCs/>
      <w:i/>
      <w:iCs/>
    </w:rPr>
  </w:style>
  <w:style w:type="paragraph" w:styleId="Nagwek5">
    <w:name w:val="heading 5"/>
    <w:basedOn w:val="Heading"/>
    <w:next w:val="Textbody"/>
    <w:uiPriority w:val="9"/>
    <w:semiHidden/>
    <w:unhideWhenUsed/>
    <w:qFormat/>
    <w:pPr>
      <w:spacing w:before="120" w:after="60"/>
      <w:outlineLvl w:val="4"/>
    </w:pPr>
    <w:rPr>
      <w:b/>
      <w:bCs/>
    </w:rPr>
  </w:style>
  <w:style w:type="paragraph" w:styleId="Nagwek6">
    <w:name w:val="heading 6"/>
    <w:basedOn w:val="Heading"/>
    <w:next w:val="Textbody"/>
    <w:uiPriority w:val="9"/>
    <w:semiHidden/>
    <w:unhideWhenUsed/>
    <w:qFormat/>
    <w:pPr>
      <w:spacing w:before="60" w:after="60"/>
      <w:outlineLvl w:val="5"/>
    </w:pPr>
    <w:rPr>
      <w:b/>
      <w:bCs/>
      <w:i/>
      <w:iCs/>
    </w:rPr>
  </w:style>
  <w:style w:type="paragraph" w:styleId="Nagwek7">
    <w:name w:val="heading 7"/>
    <w:basedOn w:val="Heading"/>
    <w:next w:val="Textbody"/>
    <w:pPr>
      <w:spacing w:before="60" w:after="60"/>
      <w:outlineLvl w:val="6"/>
    </w:pPr>
    <w:rPr>
      <w:b/>
      <w:bCs/>
    </w:rPr>
  </w:style>
  <w:style w:type="paragraph" w:styleId="Nagwek8">
    <w:name w:val="heading 8"/>
    <w:basedOn w:val="Heading"/>
    <w:next w:val="Textbody"/>
    <w:pPr>
      <w:spacing w:before="60" w:after="60"/>
      <w:outlineLvl w:val="7"/>
    </w:pPr>
    <w:rPr>
      <w:b/>
      <w:bCs/>
      <w:i/>
      <w:iCs/>
    </w:rPr>
  </w:style>
  <w:style w:type="paragraph" w:styleId="Nagwek9">
    <w:name w:val="heading 9"/>
    <w:basedOn w:val="Heading"/>
    <w:next w:val="Textbody"/>
    <w:pPr>
      <w:spacing w:before="60" w:after="60"/>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paragraph" w:styleId="Nagwekindeksu">
    <w:name w:val="index heading"/>
    <w:basedOn w:val="Heading"/>
    <w:pPr>
      <w:suppressLineNumbers/>
    </w:pPr>
    <w:rPr>
      <w:b/>
      <w:bCs/>
      <w:sz w:val="32"/>
      <w:szCs w:val="32"/>
    </w:rPr>
  </w:style>
  <w:style w:type="paragraph" w:customStyle="1" w:styleId="ContentsHeading">
    <w:name w:val="Contents Heading"/>
    <w:basedOn w:val="Nagwekindeksu"/>
  </w:style>
  <w:style w:type="paragraph" w:customStyle="1" w:styleId="Contents1">
    <w:name w:val="Contents 1"/>
    <w:basedOn w:val="Index"/>
    <w:pPr>
      <w:tabs>
        <w:tab w:val="right" w:leader="dot" w:pos="9638"/>
      </w:tabs>
    </w:pPr>
  </w:style>
  <w:style w:type="paragraph" w:customStyle="1" w:styleId="INDEKSWM">
    <w:name w:val="INDEKS WM"/>
    <w:basedOn w:val="Heading"/>
    <w:next w:val="Textbody"/>
    <w:pPr>
      <w:spacing w:line="360" w:lineRule="auto"/>
      <w:ind w:left="850" w:hanging="510"/>
      <w:jc w:val="both"/>
    </w:pPr>
    <w:rPr>
      <w:rFonts w:ascii="Arial Narrow" w:eastAsia="Arial Narrow" w:hAnsi="Arial Narrow" w:cs="Arial Narrow"/>
      <w:b/>
      <w:bCs/>
    </w:rPr>
  </w:style>
  <w:style w:type="paragraph" w:customStyle="1" w:styleId="UserIndex1">
    <w:name w:val="User Index 1"/>
    <w:basedOn w:val="Index"/>
    <w:pPr>
      <w:tabs>
        <w:tab w:val="right" w:leader="dot" w:pos="9638"/>
      </w:tabs>
    </w:pPr>
  </w:style>
  <w:style w:type="paragraph" w:customStyle="1" w:styleId="Contents3">
    <w:name w:val="Contents 3"/>
    <w:basedOn w:val="Index"/>
    <w:pPr>
      <w:tabs>
        <w:tab w:val="right" w:leader="dot" w:pos="9638"/>
      </w:tabs>
      <w:ind w:left="566"/>
    </w:p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HeaderandFooter"/>
  </w:style>
  <w:style w:type="character" w:customStyle="1" w:styleId="NumberingSymbols">
    <w:name w:val="Numbering Symbols"/>
  </w:style>
  <w:style w:type="character" w:customStyle="1" w:styleId="Internetlink">
    <w:name w:val="Internet link"/>
    <w:rPr>
      <w:color w:val="000080"/>
      <w:u w:val="single"/>
    </w:rPr>
  </w:style>
  <w:style w:type="character" w:customStyle="1" w:styleId="IndexLink">
    <w:name w:val="Index Link"/>
  </w:style>
  <w:style w:type="paragraph" w:styleId="Tekstblokowy">
    <w:name w:val="Block Text"/>
    <w:basedOn w:val="Normalny"/>
    <w:pPr>
      <w:suppressAutoHyphens w:val="0"/>
      <w:ind w:left="782" w:right="-108"/>
      <w:textAlignment w:val="auto"/>
    </w:pPr>
    <w:rPr>
      <w:rFonts w:ascii="Arial" w:eastAsia="Times New Roman" w:hAnsi="Arial" w:cs="Arial"/>
      <w:kern w:val="0"/>
      <w:sz w:val="28"/>
      <w:lang w:eastAsia="pl-PL" w:bidi="ar-SA"/>
    </w:rPr>
  </w:style>
  <w:style w:type="paragraph" w:styleId="Tekstpodstawowy">
    <w:name w:val="Body Text"/>
    <w:basedOn w:val="Normalny"/>
    <w:pPr>
      <w:suppressAutoHyphens w:val="0"/>
      <w:textAlignment w:val="auto"/>
    </w:pPr>
    <w:rPr>
      <w:rFonts w:ascii="Times New Roman" w:eastAsia="Times New Roman" w:hAnsi="Times New Roman" w:cs="Times New Roman"/>
      <w:kern w:val="0"/>
      <w:sz w:val="32"/>
      <w:szCs w:val="20"/>
      <w:lang w:bidi="ar-SA"/>
    </w:rPr>
  </w:style>
  <w:style w:type="character" w:customStyle="1" w:styleId="TekstpodstawowyZnak">
    <w:name w:val="Tekst podstawowy Znak"/>
    <w:basedOn w:val="Domylnaczcionkaakapitu"/>
    <w:rPr>
      <w:rFonts w:ascii="Times New Roman" w:eastAsia="Times New Roman" w:hAnsi="Times New Roman" w:cs="Times New Roman"/>
      <w:kern w:val="0"/>
      <w:sz w:val="32"/>
      <w:szCs w:val="20"/>
      <w:lang w:bidi="ar-SA"/>
    </w:rPr>
  </w:style>
  <w:style w:type="character" w:styleId="Odwoanieprzypisukocowego">
    <w:name w:val="endnote reference"/>
    <w:rPr>
      <w:position w:val="0"/>
      <w:vertAlign w:val="superscript"/>
    </w:rPr>
  </w:style>
  <w:style w:type="paragraph" w:styleId="Tekstprzypisukocowego">
    <w:name w:val="endnote text"/>
    <w:basedOn w:val="Normalny"/>
    <w:pPr>
      <w:suppressAutoHyphens w:val="0"/>
      <w:textAlignment w:val="auto"/>
    </w:pPr>
    <w:rPr>
      <w:rFonts w:ascii="Times New Roman" w:eastAsia="Times New Roman" w:hAnsi="Times New Roman" w:cs="Times New Roman"/>
      <w:kern w:val="0"/>
      <w:sz w:val="20"/>
      <w:szCs w:val="20"/>
      <w:lang w:eastAsia="pl-PL" w:bidi="ar-SA"/>
    </w:rPr>
  </w:style>
  <w:style w:type="character" w:customStyle="1" w:styleId="TekstprzypisukocowegoZnak">
    <w:name w:val="Tekst przypisu końcowego Znak"/>
    <w:basedOn w:val="Domylnaczcionkaakapitu"/>
    <w:rPr>
      <w:rFonts w:ascii="Times New Roman" w:eastAsia="Times New Roman" w:hAnsi="Times New Roman" w:cs="Times New Roman"/>
      <w:kern w:val="0"/>
      <w:sz w:val="20"/>
      <w:szCs w:val="20"/>
      <w:lang w:eastAsia="pl-PL" w:bidi="ar-SA"/>
    </w:rPr>
  </w:style>
  <w:style w:type="numbering" w:customStyle="1" w:styleId="List1">
    <w:name w:val="List 1"/>
    <w:basedOn w:val="Bezlisty"/>
    <w:pPr>
      <w:numPr>
        <w:numId w:val="1"/>
      </w:numPr>
    </w:pPr>
  </w:style>
  <w:style w:type="paragraph" w:styleId="Poprawka">
    <w:name w:val="Revision"/>
    <w:hidden/>
    <w:uiPriority w:val="99"/>
    <w:semiHidden/>
    <w:rsid w:val="0003486B"/>
    <w:pPr>
      <w:autoSpaceDN/>
      <w:textAlignment w:val="auto"/>
    </w:pPr>
    <w:rPr>
      <w:rFonts w:cs="Mangal"/>
      <w:szCs w:val="21"/>
    </w:rPr>
  </w:style>
  <w:style w:type="character" w:styleId="Odwoaniedokomentarza">
    <w:name w:val="annotation reference"/>
    <w:basedOn w:val="Domylnaczcionkaakapitu"/>
    <w:uiPriority w:val="99"/>
    <w:semiHidden/>
    <w:unhideWhenUsed/>
    <w:rsid w:val="009F184F"/>
    <w:rPr>
      <w:sz w:val="16"/>
      <w:szCs w:val="16"/>
    </w:rPr>
  </w:style>
  <w:style w:type="paragraph" w:styleId="Tekstkomentarza">
    <w:name w:val="annotation text"/>
    <w:basedOn w:val="Normalny"/>
    <w:link w:val="TekstkomentarzaZnak"/>
    <w:uiPriority w:val="99"/>
    <w:semiHidden/>
    <w:unhideWhenUsed/>
    <w:rsid w:val="009F184F"/>
    <w:rPr>
      <w:rFonts w:cs="Mangal"/>
      <w:sz w:val="20"/>
      <w:szCs w:val="18"/>
    </w:rPr>
  </w:style>
  <w:style w:type="character" w:customStyle="1" w:styleId="TekstkomentarzaZnak">
    <w:name w:val="Tekst komentarza Znak"/>
    <w:basedOn w:val="Domylnaczcionkaakapitu"/>
    <w:link w:val="Tekstkomentarza"/>
    <w:uiPriority w:val="99"/>
    <w:semiHidden/>
    <w:rsid w:val="009F184F"/>
    <w:rPr>
      <w:rFonts w:cs="Mangal"/>
      <w:sz w:val="20"/>
      <w:szCs w:val="18"/>
    </w:rPr>
  </w:style>
  <w:style w:type="paragraph" w:styleId="Tematkomentarza">
    <w:name w:val="annotation subject"/>
    <w:basedOn w:val="Tekstkomentarza"/>
    <w:next w:val="Tekstkomentarza"/>
    <w:link w:val="TematkomentarzaZnak"/>
    <w:uiPriority w:val="99"/>
    <w:semiHidden/>
    <w:unhideWhenUsed/>
    <w:rsid w:val="009F184F"/>
    <w:rPr>
      <w:b/>
      <w:bCs/>
    </w:rPr>
  </w:style>
  <w:style w:type="character" w:customStyle="1" w:styleId="TematkomentarzaZnak">
    <w:name w:val="Temat komentarza Znak"/>
    <w:basedOn w:val="TekstkomentarzaZnak"/>
    <w:link w:val="Tematkomentarza"/>
    <w:uiPriority w:val="99"/>
    <w:semiHidden/>
    <w:rsid w:val="009F184F"/>
    <w:rPr>
      <w:rFonts w:cs="Mangal"/>
      <w:b/>
      <w:bCs/>
      <w:sz w:val="20"/>
      <w:szCs w:val="18"/>
    </w:rPr>
  </w:style>
  <w:style w:type="character" w:styleId="Hipercze">
    <w:name w:val="Hyperlink"/>
    <w:basedOn w:val="Domylnaczcionkaakapitu"/>
    <w:uiPriority w:val="99"/>
    <w:unhideWhenUsed/>
    <w:rsid w:val="00013EC9"/>
    <w:rPr>
      <w:color w:val="0563C1" w:themeColor="hyperlink"/>
      <w:u w:val="single"/>
    </w:rPr>
  </w:style>
  <w:style w:type="character" w:styleId="Nierozpoznanawzmianka">
    <w:name w:val="Unresolved Mention"/>
    <w:basedOn w:val="Domylnaczcionkaakapitu"/>
    <w:uiPriority w:val="99"/>
    <w:semiHidden/>
    <w:unhideWhenUsed/>
    <w:rsid w:val="00013EC9"/>
    <w:rPr>
      <w:color w:val="605E5C"/>
      <w:shd w:val="clear" w:color="auto" w:fill="E1DFDD"/>
    </w:rPr>
  </w:style>
  <w:style w:type="paragraph" w:styleId="Tekstdymka">
    <w:name w:val="Balloon Text"/>
    <w:basedOn w:val="Normalny"/>
    <w:link w:val="TekstdymkaZnak"/>
    <w:uiPriority w:val="99"/>
    <w:semiHidden/>
    <w:unhideWhenUsed/>
    <w:rsid w:val="008D30A7"/>
    <w:rPr>
      <w:rFonts w:ascii="Segoe UI" w:hAnsi="Segoe UI" w:cs="Mangal"/>
      <w:sz w:val="18"/>
      <w:szCs w:val="16"/>
    </w:rPr>
  </w:style>
  <w:style w:type="character" w:customStyle="1" w:styleId="TekstdymkaZnak">
    <w:name w:val="Tekst dymka Znak"/>
    <w:basedOn w:val="Domylnaczcionkaakapitu"/>
    <w:link w:val="Tekstdymka"/>
    <w:uiPriority w:val="99"/>
    <w:semiHidden/>
    <w:rsid w:val="008D30A7"/>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9331">
      <w:bodyDiv w:val="1"/>
      <w:marLeft w:val="0"/>
      <w:marRight w:val="0"/>
      <w:marTop w:val="0"/>
      <w:marBottom w:val="0"/>
      <w:divBdr>
        <w:top w:val="none" w:sz="0" w:space="0" w:color="auto"/>
        <w:left w:val="none" w:sz="0" w:space="0" w:color="auto"/>
        <w:bottom w:val="none" w:sz="0" w:space="0" w:color="auto"/>
        <w:right w:val="none" w:sz="0" w:space="0" w:color="auto"/>
      </w:divBdr>
    </w:div>
    <w:div w:id="65343852">
      <w:bodyDiv w:val="1"/>
      <w:marLeft w:val="0"/>
      <w:marRight w:val="0"/>
      <w:marTop w:val="0"/>
      <w:marBottom w:val="0"/>
      <w:divBdr>
        <w:top w:val="none" w:sz="0" w:space="0" w:color="auto"/>
        <w:left w:val="none" w:sz="0" w:space="0" w:color="auto"/>
        <w:bottom w:val="none" w:sz="0" w:space="0" w:color="auto"/>
        <w:right w:val="none" w:sz="0" w:space="0" w:color="auto"/>
      </w:divBdr>
    </w:div>
    <w:div w:id="295989083">
      <w:bodyDiv w:val="1"/>
      <w:marLeft w:val="0"/>
      <w:marRight w:val="0"/>
      <w:marTop w:val="0"/>
      <w:marBottom w:val="0"/>
      <w:divBdr>
        <w:top w:val="none" w:sz="0" w:space="0" w:color="auto"/>
        <w:left w:val="none" w:sz="0" w:space="0" w:color="auto"/>
        <w:bottom w:val="none" w:sz="0" w:space="0" w:color="auto"/>
        <w:right w:val="none" w:sz="0" w:space="0" w:color="auto"/>
      </w:divBdr>
    </w:div>
    <w:div w:id="469983153">
      <w:bodyDiv w:val="1"/>
      <w:marLeft w:val="0"/>
      <w:marRight w:val="0"/>
      <w:marTop w:val="0"/>
      <w:marBottom w:val="0"/>
      <w:divBdr>
        <w:top w:val="none" w:sz="0" w:space="0" w:color="auto"/>
        <w:left w:val="none" w:sz="0" w:space="0" w:color="auto"/>
        <w:bottom w:val="none" w:sz="0" w:space="0" w:color="auto"/>
        <w:right w:val="none" w:sz="0" w:space="0" w:color="auto"/>
      </w:divBdr>
    </w:div>
    <w:div w:id="564337694">
      <w:bodyDiv w:val="1"/>
      <w:marLeft w:val="0"/>
      <w:marRight w:val="0"/>
      <w:marTop w:val="0"/>
      <w:marBottom w:val="0"/>
      <w:divBdr>
        <w:top w:val="none" w:sz="0" w:space="0" w:color="auto"/>
        <w:left w:val="none" w:sz="0" w:space="0" w:color="auto"/>
        <w:bottom w:val="none" w:sz="0" w:space="0" w:color="auto"/>
        <w:right w:val="none" w:sz="0" w:space="0" w:color="auto"/>
      </w:divBdr>
    </w:div>
    <w:div w:id="687873769">
      <w:bodyDiv w:val="1"/>
      <w:marLeft w:val="0"/>
      <w:marRight w:val="0"/>
      <w:marTop w:val="0"/>
      <w:marBottom w:val="0"/>
      <w:divBdr>
        <w:top w:val="none" w:sz="0" w:space="0" w:color="auto"/>
        <w:left w:val="none" w:sz="0" w:space="0" w:color="auto"/>
        <w:bottom w:val="none" w:sz="0" w:space="0" w:color="auto"/>
        <w:right w:val="none" w:sz="0" w:space="0" w:color="auto"/>
      </w:divBdr>
    </w:div>
    <w:div w:id="766732188">
      <w:bodyDiv w:val="1"/>
      <w:marLeft w:val="0"/>
      <w:marRight w:val="0"/>
      <w:marTop w:val="0"/>
      <w:marBottom w:val="0"/>
      <w:divBdr>
        <w:top w:val="none" w:sz="0" w:space="0" w:color="auto"/>
        <w:left w:val="none" w:sz="0" w:space="0" w:color="auto"/>
        <w:bottom w:val="none" w:sz="0" w:space="0" w:color="auto"/>
        <w:right w:val="none" w:sz="0" w:space="0" w:color="auto"/>
      </w:divBdr>
    </w:div>
    <w:div w:id="1042560601">
      <w:bodyDiv w:val="1"/>
      <w:marLeft w:val="0"/>
      <w:marRight w:val="0"/>
      <w:marTop w:val="0"/>
      <w:marBottom w:val="0"/>
      <w:divBdr>
        <w:top w:val="none" w:sz="0" w:space="0" w:color="auto"/>
        <w:left w:val="none" w:sz="0" w:space="0" w:color="auto"/>
        <w:bottom w:val="none" w:sz="0" w:space="0" w:color="auto"/>
        <w:right w:val="none" w:sz="0" w:space="0" w:color="auto"/>
      </w:divBdr>
    </w:div>
    <w:div w:id="1091588109">
      <w:bodyDiv w:val="1"/>
      <w:marLeft w:val="0"/>
      <w:marRight w:val="0"/>
      <w:marTop w:val="0"/>
      <w:marBottom w:val="0"/>
      <w:divBdr>
        <w:top w:val="none" w:sz="0" w:space="0" w:color="auto"/>
        <w:left w:val="none" w:sz="0" w:space="0" w:color="auto"/>
        <w:bottom w:val="none" w:sz="0" w:space="0" w:color="auto"/>
        <w:right w:val="none" w:sz="0" w:space="0" w:color="auto"/>
      </w:divBdr>
    </w:div>
    <w:div w:id="1104232146">
      <w:bodyDiv w:val="1"/>
      <w:marLeft w:val="0"/>
      <w:marRight w:val="0"/>
      <w:marTop w:val="0"/>
      <w:marBottom w:val="0"/>
      <w:divBdr>
        <w:top w:val="none" w:sz="0" w:space="0" w:color="auto"/>
        <w:left w:val="none" w:sz="0" w:space="0" w:color="auto"/>
        <w:bottom w:val="none" w:sz="0" w:space="0" w:color="auto"/>
        <w:right w:val="none" w:sz="0" w:space="0" w:color="auto"/>
      </w:divBdr>
    </w:div>
    <w:div w:id="1173762660">
      <w:bodyDiv w:val="1"/>
      <w:marLeft w:val="0"/>
      <w:marRight w:val="0"/>
      <w:marTop w:val="0"/>
      <w:marBottom w:val="0"/>
      <w:divBdr>
        <w:top w:val="none" w:sz="0" w:space="0" w:color="auto"/>
        <w:left w:val="none" w:sz="0" w:space="0" w:color="auto"/>
        <w:bottom w:val="none" w:sz="0" w:space="0" w:color="auto"/>
        <w:right w:val="none" w:sz="0" w:space="0" w:color="auto"/>
      </w:divBdr>
    </w:div>
    <w:div w:id="1369915040">
      <w:bodyDiv w:val="1"/>
      <w:marLeft w:val="0"/>
      <w:marRight w:val="0"/>
      <w:marTop w:val="0"/>
      <w:marBottom w:val="0"/>
      <w:divBdr>
        <w:top w:val="none" w:sz="0" w:space="0" w:color="auto"/>
        <w:left w:val="none" w:sz="0" w:space="0" w:color="auto"/>
        <w:bottom w:val="none" w:sz="0" w:space="0" w:color="auto"/>
        <w:right w:val="none" w:sz="0" w:space="0" w:color="auto"/>
      </w:divBdr>
    </w:div>
    <w:div w:id="1417627768">
      <w:bodyDiv w:val="1"/>
      <w:marLeft w:val="0"/>
      <w:marRight w:val="0"/>
      <w:marTop w:val="0"/>
      <w:marBottom w:val="0"/>
      <w:divBdr>
        <w:top w:val="none" w:sz="0" w:space="0" w:color="auto"/>
        <w:left w:val="none" w:sz="0" w:space="0" w:color="auto"/>
        <w:bottom w:val="none" w:sz="0" w:space="0" w:color="auto"/>
        <w:right w:val="none" w:sz="0" w:space="0" w:color="auto"/>
      </w:divBdr>
    </w:div>
    <w:div w:id="1543595170">
      <w:bodyDiv w:val="1"/>
      <w:marLeft w:val="0"/>
      <w:marRight w:val="0"/>
      <w:marTop w:val="0"/>
      <w:marBottom w:val="0"/>
      <w:divBdr>
        <w:top w:val="none" w:sz="0" w:space="0" w:color="auto"/>
        <w:left w:val="none" w:sz="0" w:space="0" w:color="auto"/>
        <w:bottom w:val="none" w:sz="0" w:space="0" w:color="auto"/>
        <w:right w:val="none" w:sz="0" w:space="0" w:color="auto"/>
      </w:divBdr>
    </w:div>
    <w:div w:id="1778058532">
      <w:bodyDiv w:val="1"/>
      <w:marLeft w:val="0"/>
      <w:marRight w:val="0"/>
      <w:marTop w:val="0"/>
      <w:marBottom w:val="0"/>
      <w:divBdr>
        <w:top w:val="none" w:sz="0" w:space="0" w:color="auto"/>
        <w:left w:val="none" w:sz="0" w:space="0" w:color="auto"/>
        <w:bottom w:val="none" w:sz="0" w:space="0" w:color="auto"/>
        <w:right w:val="none" w:sz="0" w:space="0" w:color="auto"/>
      </w:divBdr>
    </w:div>
    <w:div w:id="1838957070">
      <w:bodyDiv w:val="1"/>
      <w:marLeft w:val="0"/>
      <w:marRight w:val="0"/>
      <w:marTop w:val="0"/>
      <w:marBottom w:val="0"/>
      <w:divBdr>
        <w:top w:val="none" w:sz="0" w:space="0" w:color="auto"/>
        <w:left w:val="none" w:sz="0" w:space="0" w:color="auto"/>
        <w:bottom w:val="none" w:sz="0" w:space="0" w:color="auto"/>
        <w:right w:val="none" w:sz="0" w:space="0" w:color="auto"/>
      </w:divBdr>
    </w:div>
    <w:div w:id="1843816590">
      <w:bodyDiv w:val="1"/>
      <w:marLeft w:val="0"/>
      <w:marRight w:val="0"/>
      <w:marTop w:val="0"/>
      <w:marBottom w:val="0"/>
      <w:divBdr>
        <w:top w:val="none" w:sz="0" w:space="0" w:color="auto"/>
        <w:left w:val="none" w:sz="0" w:space="0" w:color="auto"/>
        <w:bottom w:val="none" w:sz="0" w:space="0" w:color="auto"/>
        <w:right w:val="none" w:sz="0" w:space="0" w:color="auto"/>
      </w:divBdr>
    </w:div>
    <w:div w:id="1874003963">
      <w:bodyDiv w:val="1"/>
      <w:marLeft w:val="0"/>
      <w:marRight w:val="0"/>
      <w:marTop w:val="0"/>
      <w:marBottom w:val="0"/>
      <w:divBdr>
        <w:top w:val="none" w:sz="0" w:space="0" w:color="auto"/>
        <w:left w:val="none" w:sz="0" w:space="0" w:color="auto"/>
        <w:bottom w:val="none" w:sz="0" w:space="0" w:color="auto"/>
        <w:right w:val="none" w:sz="0" w:space="0" w:color="auto"/>
      </w:divBdr>
    </w:div>
    <w:div w:id="1988127726">
      <w:bodyDiv w:val="1"/>
      <w:marLeft w:val="0"/>
      <w:marRight w:val="0"/>
      <w:marTop w:val="0"/>
      <w:marBottom w:val="0"/>
      <w:divBdr>
        <w:top w:val="none" w:sz="0" w:space="0" w:color="auto"/>
        <w:left w:val="none" w:sz="0" w:space="0" w:color="auto"/>
        <w:bottom w:val="none" w:sz="0" w:space="0" w:color="auto"/>
        <w:right w:val="none" w:sz="0" w:space="0" w:color="auto"/>
      </w:divBdr>
    </w:div>
    <w:div w:id="2018731538">
      <w:bodyDiv w:val="1"/>
      <w:marLeft w:val="0"/>
      <w:marRight w:val="0"/>
      <w:marTop w:val="0"/>
      <w:marBottom w:val="0"/>
      <w:divBdr>
        <w:top w:val="none" w:sz="0" w:space="0" w:color="auto"/>
        <w:left w:val="none" w:sz="0" w:space="0" w:color="auto"/>
        <w:bottom w:val="none" w:sz="0" w:space="0" w:color="auto"/>
        <w:right w:val="none" w:sz="0" w:space="0" w:color="auto"/>
      </w:divBdr>
    </w:div>
    <w:div w:id="2079208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ap.sejm.gov.pl/isap.nsf/DocDetails.xsp?id=WDU2017000052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C6504-4439-4052-96F9-81F67E31B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13038</Words>
  <Characters>78228</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Maćkowiak</dc:creator>
  <cp:lastModifiedBy>Praca</cp:lastModifiedBy>
  <cp:revision>2</cp:revision>
  <cp:lastPrinted>2023-09-05T09:11:00Z</cp:lastPrinted>
  <dcterms:created xsi:type="dcterms:W3CDTF">2024-03-07T07:37:00Z</dcterms:created>
  <dcterms:modified xsi:type="dcterms:W3CDTF">2024-03-07T07:37:00Z</dcterms:modified>
</cp:coreProperties>
</file>